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F2EB5" w14:textId="1E7315D8" w:rsidR="00C74C9A" w:rsidRPr="00E305EE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sz w:val="52"/>
          <w:szCs w:val="52"/>
        </w:rPr>
      </w:pPr>
      <w:r>
        <w:rPr>
          <w:rFonts w:ascii="Calibri,Bold" w:hAnsi="Calibri,Bold" w:cs="Calibri,Bold"/>
          <w:sz w:val="52"/>
          <w:szCs w:val="52"/>
        </w:rPr>
        <w:t>Vodovodní</w:t>
      </w:r>
      <w:r>
        <w:rPr>
          <w:rFonts w:ascii="Calibri,Bold" w:hAnsi="Calibri,Bold" w:cs="Calibri,Bold"/>
          <w:sz w:val="52"/>
          <w:szCs w:val="52"/>
        </w:rPr>
        <w:t xml:space="preserve"> přípojka</w:t>
      </w:r>
    </w:p>
    <w:p w14:paraId="4EFFBEE1" w14:textId="3984AAF3" w:rsidR="00C74C9A" w:rsidRPr="00E305EE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sz w:val="32"/>
          <w:szCs w:val="32"/>
        </w:rPr>
      </w:pPr>
      <w:r w:rsidRPr="00E305EE">
        <w:rPr>
          <w:rFonts w:ascii="Calibri,Bold" w:hAnsi="Calibri,Bold" w:cs="Calibri,Bold"/>
          <w:sz w:val="32"/>
          <w:szCs w:val="32"/>
        </w:rPr>
        <w:t>D1.3.</w:t>
      </w:r>
      <w:r>
        <w:rPr>
          <w:rFonts w:ascii="Calibri,Bold" w:hAnsi="Calibri,Bold" w:cs="Calibri,Bold"/>
          <w:sz w:val="32"/>
          <w:szCs w:val="32"/>
        </w:rPr>
        <w:t>1</w:t>
      </w:r>
      <w:r w:rsidRPr="00E305EE">
        <w:rPr>
          <w:rFonts w:ascii="Calibri,Bold" w:hAnsi="Calibri,Bold" w:cs="Calibri,Bold"/>
          <w:sz w:val="32"/>
          <w:szCs w:val="32"/>
        </w:rPr>
        <w:t xml:space="preserve">.1 </w:t>
      </w:r>
      <w:r>
        <w:rPr>
          <w:rFonts w:ascii="Calibri,Bold" w:hAnsi="Calibri,Bold" w:cs="Calibri,Bold"/>
          <w:sz w:val="32"/>
          <w:szCs w:val="32"/>
        </w:rPr>
        <w:t>Technická zpráva</w:t>
      </w:r>
    </w:p>
    <w:p w14:paraId="444A9182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7BBD04E9" w14:textId="77777777" w:rsidR="00C74C9A" w:rsidRPr="00C17DC4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C17DC4">
        <w:rPr>
          <w:rFonts w:ascii="Calibri" w:hAnsi="Calibri" w:cs="Calibri"/>
        </w:rPr>
        <w:t>12/2022</w:t>
      </w:r>
    </w:p>
    <w:p w14:paraId="1D7252F0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45E47111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67D275A3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0FF7CD9A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0974930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6DF91C7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9E842E1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1E5A8570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11BDC90C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8D67D0B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1787E4DE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5363D244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7866EB1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B515D09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B6AE8DA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0F73D115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6928DCF5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5FB18409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8232FBA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38EABFF9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20D37F49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6CC6E676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</w:p>
    <w:p w14:paraId="25843FFE" w14:textId="77777777" w:rsidR="00C74C9A" w:rsidRDefault="00C74C9A" w:rsidP="00C74C9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Identifikační údaje</w:t>
      </w:r>
    </w:p>
    <w:p w14:paraId="5D97C851" w14:textId="77777777" w:rsidR="00C74C9A" w:rsidRDefault="00C74C9A" w:rsidP="00C74C9A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Název akce: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PARK NA DÍVČÍCH HRADECH</w:t>
      </w:r>
    </w:p>
    <w:p w14:paraId="22ECAB7C" w14:textId="77777777" w:rsidR="00C74C9A" w:rsidRDefault="00C74C9A" w:rsidP="00C74C9A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Místo stavby: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Praha 5 - Smíchov, parcely č. 917, 918/7 </w:t>
      </w:r>
      <w:proofErr w:type="spellStart"/>
      <w:r>
        <w:rPr>
          <w:rFonts w:ascii="Calibri" w:hAnsi="Calibri" w:cs="Calibri"/>
        </w:rPr>
        <w:t>k.ú</w:t>
      </w:r>
      <w:proofErr w:type="spellEnd"/>
      <w:r>
        <w:rPr>
          <w:rFonts w:ascii="Calibri" w:hAnsi="Calibri" w:cs="Calibri"/>
        </w:rPr>
        <w:t>. Smíchov (729051)</w:t>
      </w:r>
    </w:p>
    <w:p w14:paraId="6C7B88A3" w14:textId="77777777" w:rsidR="00C74C9A" w:rsidRDefault="00C74C9A" w:rsidP="00C74C9A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Investor: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MĚSTSKA ČAST PRAHA 5, Náměstí 14. října, 150 22 Praha 5</w:t>
      </w:r>
    </w:p>
    <w:p w14:paraId="5A35D830" w14:textId="77777777" w:rsidR="00C74C9A" w:rsidRDefault="00C74C9A" w:rsidP="00C74C9A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Generální projektant: </w:t>
      </w:r>
      <w:r>
        <w:rPr>
          <w:rFonts w:ascii="Calibri" w:hAnsi="Calibri" w:cs="Calibri"/>
        </w:rPr>
        <w:tab/>
        <w:t>FETTERS management, Jinonická 1327/</w:t>
      </w:r>
      <w:proofErr w:type="gramStart"/>
      <w:r>
        <w:rPr>
          <w:rFonts w:ascii="Calibri" w:hAnsi="Calibri" w:cs="Calibri"/>
        </w:rPr>
        <w:t>76a</w:t>
      </w:r>
      <w:proofErr w:type="gramEnd"/>
      <w:r>
        <w:rPr>
          <w:rFonts w:ascii="Calibri" w:hAnsi="Calibri" w:cs="Calibri"/>
        </w:rPr>
        <w:t>, 150 00 Praha 5</w:t>
      </w:r>
    </w:p>
    <w:p w14:paraId="5EB396C2" w14:textId="77777777" w:rsidR="00C74C9A" w:rsidRDefault="00C74C9A" w:rsidP="00C74C9A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Ing. arch. Roman Nevrla</w:t>
      </w:r>
    </w:p>
    <w:p w14:paraId="2AAB6AD7" w14:textId="77777777" w:rsidR="00C74C9A" w:rsidRDefault="00C74C9A" w:rsidP="00C74C9A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Projektant časti: </w:t>
      </w:r>
      <w:r>
        <w:rPr>
          <w:rFonts w:ascii="Calibri" w:hAnsi="Calibri" w:cs="Calibri"/>
        </w:rPr>
        <w:tab/>
        <w:t xml:space="preserve">MOTION </w:t>
      </w:r>
      <w:proofErr w:type="spellStart"/>
      <w:r>
        <w:rPr>
          <w:rFonts w:ascii="Calibri" w:hAnsi="Calibri" w:cs="Calibri"/>
        </w:rPr>
        <w:t>construction</w:t>
      </w:r>
      <w:proofErr w:type="spellEnd"/>
      <w:r>
        <w:rPr>
          <w:rFonts w:ascii="Calibri" w:hAnsi="Calibri" w:cs="Calibri"/>
        </w:rPr>
        <w:t xml:space="preserve"> s.r.o., Karlovarská 284, 437 83 Lubenec</w:t>
      </w:r>
    </w:p>
    <w:p w14:paraId="5B742BD6" w14:textId="77777777" w:rsidR="00D43805" w:rsidRDefault="00D43805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DEF9E13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lastRenderedPageBreak/>
        <w:t>Úvod, popis území</w:t>
      </w:r>
    </w:p>
    <w:p w14:paraId="2CB65DDB" w14:textId="734A4916" w:rsidR="00773513" w:rsidRDefault="00773513" w:rsidP="00E806D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Předkl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>dan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č</w:t>
      </w:r>
      <w:r w:rsidR="007416AC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st dokumentace pro provedeni stavby </w:t>
      </w:r>
      <w:proofErr w:type="gramStart"/>
      <w:r>
        <w:rPr>
          <w:rFonts w:ascii="Calibri" w:hAnsi="Calibri" w:cs="Calibri"/>
        </w:rPr>
        <w:t>řeš</w:t>
      </w:r>
      <w:r w:rsidR="007416AC">
        <w:rPr>
          <w:rFonts w:ascii="Calibri" w:hAnsi="Calibri" w:cs="Calibri"/>
        </w:rPr>
        <w:t>í</w:t>
      </w:r>
      <w:proofErr w:type="gramEnd"/>
      <w:r>
        <w:rPr>
          <w:rFonts w:ascii="Calibri" w:hAnsi="Calibri" w:cs="Calibri"/>
        </w:rPr>
        <w:t xml:space="preserve"> vodovodn</w:t>
      </w:r>
      <w:r w:rsidR="007416AC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př</w:t>
      </w:r>
      <w:r w:rsidR="007416AC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pojku pro </w:t>
      </w:r>
      <w:r w:rsidR="00E806D7">
        <w:rPr>
          <w:rFonts w:ascii="Calibri" w:hAnsi="Calibri" w:cs="Calibri"/>
        </w:rPr>
        <w:t>Park na Dívčích Hradech.</w:t>
      </w:r>
    </w:p>
    <w:p w14:paraId="3A219D8C" w14:textId="2E31BF60" w:rsidR="00773513" w:rsidRDefault="00773513" w:rsidP="008067B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E806D7">
        <w:rPr>
          <w:rFonts w:ascii="Calibri" w:hAnsi="Calibri" w:cs="Calibri"/>
        </w:rPr>
        <w:t>á</w:t>
      </w:r>
      <w:r>
        <w:rPr>
          <w:rFonts w:ascii="Calibri" w:hAnsi="Calibri" w:cs="Calibri"/>
        </w:rPr>
        <w:t>jmov</w:t>
      </w:r>
      <w:r w:rsidR="00E806D7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</w:t>
      </w:r>
      <w:r w:rsidR="00E806D7">
        <w:rPr>
          <w:rFonts w:ascii="Calibri" w:hAnsi="Calibri" w:cs="Calibri"/>
        </w:rPr>
        <w:t>ú</w:t>
      </w:r>
      <w:r>
        <w:rPr>
          <w:rFonts w:ascii="Calibri" w:hAnsi="Calibri" w:cs="Calibri"/>
        </w:rPr>
        <w:t>zem</w:t>
      </w:r>
      <w:r w:rsidR="00E806D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se nach</w:t>
      </w:r>
      <w:r w:rsidR="00E806D7">
        <w:rPr>
          <w:rFonts w:ascii="Calibri" w:hAnsi="Calibri" w:cs="Calibri"/>
        </w:rPr>
        <w:t>ází</w:t>
      </w:r>
      <w:r>
        <w:rPr>
          <w:rFonts w:ascii="Calibri" w:hAnsi="Calibri" w:cs="Calibri"/>
        </w:rPr>
        <w:t xml:space="preserve"> v Praze 5, č</w:t>
      </w:r>
      <w:r w:rsidR="006C2985">
        <w:rPr>
          <w:rFonts w:ascii="Calibri" w:hAnsi="Calibri" w:cs="Calibri"/>
        </w:rPr>
        <w:t>ást Smíchov</w:t>
      </w:r>
      <w:r>
        <w:rPr>
          <w:rFonts w:ascii="Calibri" w:hAnsi="Calibri" w:cs="Calibri"/>
        </w:rPr>
        <w:t>, pod</w:t>
      </w:r>
      <w:r w:rsidR="006C2985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l ulic </w:t>
      </w:r>
      <w:r w:rsidR="000B7481">
        <w:rPr>
          <w:rFonts w:ascii="Calibri" w:hAnsi="Calibri" w:cs="Calibri"/>
        </w:rPr>
        <w:t>Kroupova</w:t>
      </w:r>
      <w:r>
        <w:rPr>
          <w:rFonts w:ascii="Calibri" w:hAnsi="Calibri" w:cs="Calibri"/>
        </w:rPr>
        <w:t xml:space="preserve"> a </w:t>
      </w:r>
      <w:r w:rsidR="000B7481">
        <w:rPr>
          <w:rFonts w:ascii="Calibri" w:hAnsi="Calibri" w:cs="Calibri"/>
        </w:rPr>
        <w:t>K Závěrce</w:t>
      </w:r>
      <w:r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>Jedna</w:t>
      </w:r>
      <w:proofErr w:type="gramEnd"/>
      <w:r>
        <w:rPr>
          <w:rFonts w:ascii="Calibri" w:hAnsi="Calibri" w:cs="Calibri"/>
        </w:rPr>
        <w:t xml:space="preserve"> se</w:t>
      </w:r>
      <w:r w:rsidR="00C55A1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pozemek, na kter</w:t>
      </w:r>
      <w:r w:rsidR="00834881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m se </w:t>
      </w:r>
      <w:r w:rsidR="00834881">
        <w:rPr>
          <w:rFonts w:ascii="Calibri" w:hAnsi="Calibri" w:cs="Calibri"/>
        </w:rPr>
        <w:t>nachází veřejný park</w:t>
      </w:r>
      <w:r w:rsidR="005A1729">
        <w:rPr>
          <w:rFonts w:ascii="Calibri" w:hAnsi="Calibri" w:cs="Calibri"/>
        </w:rPr>
        <w:t>.</w:t>
      </w:r>
      <w:r w:rsidR="008067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</w:t>
      </w:r>
      <w:r w:rsidR="008067B7">
        <w:rPr>
          <w:rFonts w:ascii="Calibri" w:hAnsi="Calibri" w:cs="Calibri"/>
        </w:rPr>
        <w:t> </w:t>
      </w:r>
      <w:r>
        <w:rPr>
          <w:rFonts w:ascii="Calibri" w:hAnsi="Calibri" w:cs="Calibri"/>
        </w:rPr>
        <w:t>m</w:t>
      </w:r>
      <w:r w:rsidR="008067B7">
        <w:rPr>
          <w:rFonts w:ascii="Calibri" w:hAnsi="Calibri" w:cs="Calibri"/>
        </w:rPr>
        <w:t>í</w:t>
      </w:r>
      <w:r>
        <w:rPr>
          <w:rFonts w:ascii="Calibri" w:hAnsi="Calibri" w:cs="Calibri"/>
        </w:rPr>
        <w:t>stě</w:t>
      </w:r>
      <w:r w:rsidR="008067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stavby je st</w:t>
      </w:r>
      <w:r w:rsidR="008067B7">
        <w:rPr>
          <w:rFonts w:ascii="Calibri" w:hAnsi="Calibri" w:cs="Calibri"/>
        </w:rPr>
        <w:t>á</w:t>
      </w:r>
      <w:r>
        <w:rPr>
          <w:rFonts w:ascii="Calibri" w:hAnsi="Calibri" w:cs="Calibri"/>
        </w:rPr>
        <w:t>vaj</w:t>
      </w:r>
      <w:r w:rsidR="008067B7">
        <w:rPr>
          <w:rFonts w:ascii="Calibri" w:hAnsi="Calibri" w:cs="Calibri"/>
        </w:rPr>
        <w:t>ící</w:t>
      </w:r>
      <w:r>
        <w:rPr>
          <w:rFonts w:ascii="Calibri" w:hAnsi="Calibri" w:cs="Calibri"/>
        </w:rPr>
        <w:t xml:space="preserve"> vodovodn</w:t>
      </w:r>
      <w:r w:rsidR="008067B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řad </w:t>
      </w:r>
      <w:r w:rsidR="00175101">
        <w:rPr>
          <w:rFonts w:ascii="Calibri" w:hAnsi="Calibri" w:cs="Calibri"/>
        </w:rPr>
        <w:t xml:space="preserve">PE </w:t>
      </w:r>
      <w:proofErr w:type="gramStart"/>
      <w:r w:rsidR="00175101">
        <w:rPr>
          <w:rFonts w:ascii="Calibri" w:hAnsi="Calibri" w:cs="Calibri"/>
        </w:rPr>
        <w:t>DN160</w:t>
      </w:r>
      <w:proofErr w:type="gramEnd"/>
      <w:r>
        <w:rPr>
          <w:rFonts w:ascii="Calibri" w:hAnsi="Calibri" w:cs="Calibri"/>
        </w:rPr>
        <w:t xml:space="preserve"> kter</w:t>
      </w:r>
      <w:r w:rsidR="008067B7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 vede ulic</w:t>
      </w:r>
      <w:r w:rsidR="008067B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8067B7">
        <w:rPr>
          <w:rFonts w:ascii="Calibri" w:hAnsi="Calibri" w:cs="Calibri"/>
        </w:rPr>
        <w:t>Kroupova.</w:t>
      </w:r>
    </w:p>
    <w:p w14:paraId="36A5D11D" w14:textId="7A3F07A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Provozovatelem </w:t>
      </w:r>
      <w:proofErr w:type="spellStart"/>
      <w:r>
        <w:rPr>
          <w:rFonts w:ascii="Calibri" w:hAnsi="Calibri" w:cs="Calibri"/>
        </w:rPr>
        <w:t>vodovodni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sitě</w:t>
      </w:r>
      <w:proofErr w:type="spellEnd"/>
      <w:r>
        <w:rPr>
          <w:rFonts w:ascii="Calibri" w:hAnsi="Calibri" w:cs="Calibri"/>
        </w:rPr>
        <w:t xml:space="preserve"> je PVK a.s.</w:t>
      </w:r>
      <w:r w:rsidR="007D093C">
        <w:rPr>
          <w:rFonts w:ascii="Calibri" w:hAnsi="Calibri" w:cs="Calibri"/>
        </w:rPr>
        <w:t xml:space="preserve"> </w:t>
      </w:r>
    </w:p>
    <w:p w14:paraId="7112C607" w14:textId="18955A55" w:rsidR="00773513" w:rsidRDefault="00155592" w:rsidP="00B3726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místě parku bude </w:t>
      </w:r>
      <w:r w:rsidR="00BE1B61">
        <w:rPr>
          <w:rFonts w:ascii="Calibri" w:hAnsi="Calibri" w:cs="Calibri"/>
        </w:rPr>
        <w:t>postaven objekt klubovny s nepravidelným provozem pro potřeby místního spolku.</w:t>
      </w:r>
    </w:p>
    <w:p w14:paraId="50281B50" w14:textId="77777777" w:rsidR="00D43805" w:rsidRDefault="00D43805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843FCD7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Výchozí podklady</w:t>
      </w:r>
    </w:p>
    <w:p w14:paraId="6347BF83" w14:textId="6ABD5A9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Navržen</w:t>
      </w:r>
      <w:r w:rsidR="00B37269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řešen</w:t>
      </w:r>
      <w:r w:rsidR="00B37269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B37269">
        <w:rPr>
          <w:rFonts w:ascii="Calibri" w:hAnsi="Calibri" w:cs="Calibri"/>
        </w:rPr>
        <w:t xml:space="preserve">je převzato </w:t>
      </w:r>
      <w:r>
        <w:rPr>
          <w:rFonts w:ascii="Calibri" w:hAnsi="Calibri" w:cs="Calibri"/>
        </w:rPr>
        <w:t>z dokumentace pro společn</w:t>
      </w:r>
      <w:r w:rsidR="00B37269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povolen</w:t>
      </w:r>
      <w:r w:rsidR="00B37269">
        <w:rPr>
          <w:rFonts w:ascii="Calibri" w:hAnsi="Calibri" w:cs="Calibri"/>
        </w:rPr>
        <w:t>í</w:t>
      </w:r>
      <w:r>
        <w:rPr>
          <w:rFonts w:ascii="Calibri" w:hAnsi="Calibri" w:cs="Calibri"/>
        </w:rPr>
        <w:t>, požadavků investora,</w:t>
      </w:r>
    </w:p>
    <w:p w14:paraId="528AE4B9" w14:textId="740412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podkladů předan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>ch ostatn</w:t>
      </w:r>
      <w:r w:rsidR="00B37269">
        <w:rPr>
          <w:rFonts w:ascii="Calibri" w:hAnsi="Calibri" w:cs="Calibri"/>
        </w:rPr>
        <w:t>ími</w:t>
      </w:r>
      <w:r>
        <w:rPr>
          <w:rFonts w:ascii="Calibri" w:hAnsi="Calibri" w:cs="Calibri"/>
        </w:rPr>
        <w:t xml:space="preserve"> profesemi (zejm</w:t>
      </w:r>
      <w:r w:rsidR="00B37269">
        <w:rPr>
          <w:rFonts w:ascii="Calibri" w:hAnsi="Calibri" w:cs="Calibri"/>
        </w:rPr>
        <w:t>é</w:t>
      </w:r>
      <w:r>
        <w:rPr>
          <w:rFonts w:ascii="Calibri" w:hAnsi="Calibri" w:cs="Calibri"/>
        </w:rPr>
        <w:t>na ve vztahu na koordinaci veden</w:t>
      </w:r>
      <w:r w:rsidR="00B37269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</w:t>
      </w:r>
      <w:r w:rsidR="00B37269">
        <w:rPr>
          <w:rFonts w:ascii="Calibri" w:hAnsi="Calibri" w:cs="Calibri"/>
        </w:rPr>
        <w:t>ítí</w:t>
      </w:r>
      <w:r>
        <w:rPr>
          <w:rFonts w:ascii="Calibri" w:hAnsi="Calibri" w:cs="Calibri"/>
        </w:rPr>
        <w:t>) a d</w:t>
      </w:r>
      <w:r w:rsidR="00B37269">
        <w:rPr>
          <w:rFonts w:ascii="Calibri" w:hAnsi="Calibri" w:cs="Calibri"/>
        </w:rPr>
        <w:t>á</w:t>
      </w:r>
      <w:r>
        <w:rPr>
          <w:rFonts w:ascii="Calibri" w:hAnsi="Calibri" w:cs="Calibri"/>
        </w:rPr>
        <w:t>le pak z</w:t>
      </w:r>
    </w:p>
    <w:p w14:paraId="357568C5" w14:textId="6383ADB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technick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>ch předpisů a platn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>ch norem. Projektov</w:t>
      </w:r>
      <w:r w:rsidR="00B37269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dokumentace je vypracov</w:t>
      </w:r>
      <w:r w:rsidR="00B37269">
        <w:rPr>
          <w:rFonts w:ascii="Calibri" w:hAnsi="Calibri" w:cs="Calibri"/>
        </w:rPr>
        <w:t>á</w:t>
      </w:r>
      <w:r>
        <w:rPr>
          <w:rFonts w:ascii="Calibri" w:hAnsi="Calibri" w:cs="Calibri"/>
        </w:rPr>
        <w:t>na ve shodě s</w:t>
      </w:r>
    </w:p>
    <w:p w14:paraId="7441260E" w14:textId="07058BD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platn</w:t>
      </w:r>
      <w:r w:rsidR="00B37269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mi předpisy a normami legislativně </w:t>
      </w:r>
      <w:r w:rsidR="00B37269">
        <w:rPr>
          <w:rFonts w:ascii="Calibri" w:hAnsi="Calibri" w:cs="Calibri"/>
        </w:rPr>
        <w:t>ošetřující</w:t>
      </w:r>
      <w:r>
        <w:rPr>
          <w:rFonts w:ascii="Calibri" w:hAnsi="Calibri" w:cs="Calibri"/>
        </w:rPr>
        <w:t xml:space="preserve"> uvedenou problematiku. </w:t>
      </w:r>
      <w:r w:rsidR="00B37269">
        <w:rPr>
          <w:rFonts w:ascii="Calibri" w:hAnsi="Calibri" w:cs="Calibri"/>
        </w:rPr>
        <w:t>Zejména</w:t>
      </w:r>
      <w:r>
        <w:rPr>
          <w:rFonts w:ascii="Calibri" w:hAnsi="Calibri" w:cs="Calibri"/>
        </w:rPr>
        <w:t xml:space="preserve"> se jedna o</w:t>
      </w:r>
    </w:p>
    <w:p w14:paraId="025DD4C9" w14:textId="42D5425D" w:rsidR="00773513" w:rsidRDefault="00B37269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 183/2006 Sb. </w:t>
      </w:r>
      <w:r>
        <w:rPr>
          <w:rFonts w:ascii="Calibri" w:hAnsi="Calibri" w:cs="Calibri"/>
        </w:rPr>
        <w:t>Stavební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, 254/2001 Sb. </w:t>
      </w:r>
      <w:r>
        <w:rPr>
          <w:rFonts w:ascii="Calibri" w:hAnsi="Calibri" w:cs="Calibri"/>
        </w:rPr>
        <w:t>Vodní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, 274/2001 Sb. </w:t>
      </w:r>
      <w:r>
        <w:rPr>
          <w:rFonts w:ascii="Calibri" w:hAnsi="Calibri" w:cs="Calibri"/>
        </w:rPr>
        <w:t>Zákon</w:t>
      </w:r>
      <w:r w:rsidR="00773513">
        <w:rPr>
          <w:rFonts w:ascii="Calibri" w:hAnsi="Calibri" w:cs="Calibri"/>
        </w:rPr>
        <w:t xml:space="preserve"> o vodovodech a</w:t>
      </w:r>
    </w:p>
    <w:p w14:paraId="64B8D37F" w14:textId="4D5C530D" w:rsidR="00773513" w:rsidRDefault="00B37269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kanalizacích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vyhlášku</w:t>
      </w:r>
      <w:r w:rsidR="00773513">
        <w:rPr>
          <w:rFonts w:ascii="Calibri" w:hAnsi="Calibri" w:cs="Calibri"/>
        </w:rPr>
        <w:t xml:space="preserve"> č. 501/2006 Sb. o </w:t>
      </w:r>
      <w:r>
        <w:rPr>
          <w:rFonts w:ascii="Calibri" w:hAnsi="Calibri" w:cs="Calibri"/>
        </w:rPr>
        <w:t>obecných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požadavcích</w:t>
      </w:r>
      <w:r w:rsidR="00773513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využívaní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území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vyhlášku</w:t>
      </w:r>
      <w:r w:rsidR="00773513">
        <w:rPr>
          <w:rFonts w:ascii="Calibri" w:hAnsi="Calibri" w:cs="Calibri"/>
        </w:rPr>
        <w:t xml:space="preserve"> č.</w:t>
      </w:r>
    </w:p>
    <w:p w14:paraId="21969CFC" w14:textId="01DCADA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269/2009 Sb. o </w:t>
      </w:r>
      <w:r w:rsidR="00B37269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B37269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stavby, </w:t>
      </w:r>
      <w:r w:rsidR="00B37269">
        <w:rPr>
          <w:rFonts w:ascii="Calibri" w:hAnsi="Calibri" w:cs="Calibri"/>
        </w:rPr>
        <w:t>příslušné</w:t>
      </w:r>
      <w:r>
        <w:rPr>
          <w:rFonts w:ascii="Calibri" w:hAnsi="Calibri" w:cs="Calibri"/>
        </w:rPr>
        <w:t xml:space="preserve"> ČSN atp.</w:t>
      </w:r>
    </w:p>
    <w:p w14:paraId="53991E43" w14:textId="77777777" w:rsidR="00D43805" w:rsidRDefault="00D43805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A1144F7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Bilance potřeby vody</w:t>
      </w:r>
    </w:p>
    <w:p w14:paraId="6637DB0E" w14:textId="7A7235E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Vypočet potřeby vody byl </w:t>
      </w:r>
      <w:r w:rsidR="00634325">
        <w:rPr>
          <w:rFonts w:ascii="Calibri" w:hAnsi="Calibri" w:cs="Calibri"/>
        </w:rPr>
        <w:t>realizován</w:t>
      </w:r>
      <w:r>
        <w:rPr>
          <w:rFonts w:ascii="Calibri" w:hAnsi="Calibri" w:cs="Calibri"/>
        </w:rPr>
        <w:t xml:space="preserve"> v </w:t>
      </w:r>
      <w:r w:rsidR="00634325">
        <w:rPr>
          <w:rFonts w:ascii="Calibri" w:hAnsi="Calibri" w:cs="Calibri"/>
        </w:rPr>
        <w:t>předchozím</w:t>
      </w:r>
      <w:r>
        <w:rPr>
          <w:rFonts w:ascii="Calibri" w:hAnsi="Calibri" w:cs="Calibri"/>
        </w:rPr>
        <w:t xml:space="preserve"> stupni PD, v tomto stupni nebyl měněn a je </w:t>
      </w:r>
      <w:r w:rsidR="00C55A1D">
        <w:rPr>
          <w:rFonts w:ascii="Calibri" w:hAnsi="Calibri" w:cs="Calibri"/>
        </w:rPr>
        <w:t>u</w:t>
      </w:r>
      <w:r w:rsidR="00634325">
        <w:rPr>
          <w:rFonts w:ascii="Calibri" w:hAnsi="Calibri" w:cs="Calibri"/>
        </w:rPr>
        <w:t xml:space="preserve">váděn </w:t>
      </w:r>
      <w:r>
        <w:rPr>
          <w:rFonts w:ascii="Calibri" w:hAnsi="Calibri" w:cs="Calibri"/>
        </w:rPr>
        <w:t>pro informaci.</w:t>
      </w:r>
    </w:p>
    <w:p w14:paraId="07DB86B9" w14:textId="6F815E2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Vypočet potřeby vody je proveden dle </w:t>
      </w:r>
      <w:r w:rsidR="00634325">
        <w:rPr>
          <w:rFonts w:ascii="Calibri" w:hAnsi="Calibri" w:cs="Calibri"/>
        </w:rPr>
        <w:t>přílohy</w:t>
      </w:r>
      <w:r>
        <w:rPr>
          <w:rFonts w:ascii="Calibri" w:hAnsi="Calibri" w:cs="Calibri"/>
        </w:rPr>
        <w:t xml:space="preserve"> č. 12 </w:t>
      </w:r>
      <w:r w:rsidR="00634325">
        <w:rPr>
          <w:rFonts w:ascii="Calibri" w:hAnsi="Calibri" w:cs="Calibri"/>
        </w:rPr>
        <w:t>vyhlášky</w:t>
      </w:r>
      <w:r>
        <w:rPr>
          <w:rFonts w:ascii="Calibri" w:hAnsi="Calibri" w:cs="Calibri"/>
        </w:rPr>
        <w:t xml:space="preserve"> č. 120/2011 Sb., kterou se </w:t>
      </w:r>
      <w:r w:rsidR="00634325">
        <w:rPr>
          <w:rFonts w:ascii="Calibri" w:hAnsi="Calibri" w:cs="Calibri"/>
        </w:rPr>
        <w:t>provádí</w:t>
      </w:r>
      <w:r>
        <w:rPr>
          <w:rFonts w:ascii="Calibri" w:hAnsi="Calibri" w:cs="Calibri"/>
        </w:rPr>
        <w:t xml:space="preserve"> </w:t>
      </w:r>
      <w:r w:rsidR="00634325">
        <w:rPr>
          <w:rFonts w:ascii="Calibri" w:hAnsi="Calibri" w:cs="Calibri"/>
        </w:rPr>
        <w:t>zákon</w:t>
      </w:r>
    </w:p>
    <w:p w14:paraId="0BCC2A7F" w14:textId="77A77D4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č. 274/2001 Sb., o vodovodech a </w:t>
      </w:r>
      <w:r w:rsidR="00634325">
        <w:rPr>
          <w:rFonts w:ascii="Calibri" w:hAnsi="Calibri" w:cs="Calibri"/>
        </w:rPr>
        <w:t>kanalizacích</w:t>
      </w:r>
      <w:r>
        <w:rPr>
          <w:rFonts w:ascii="Calibri" w:hAnsi="Calibri" w:cs="Calibri"/>
        </w:rPr>
        <w:t xml:space="preserve"> pro veřejnou potřebu a je v souladu s </w:t>
      </w:r>
      <w:r w:rsidR="00634325">
        <w:rPr>
          <w:rFonts w:ascii="Calibri" w:hAnsi="Calibri" w:cs="Calibri"/>
        </w:rPr>
        <w:t>Městskými</w:t>
      </w:r>
    </w:p>
    <w:p w14:paraId="328701F6" w14:textId="61C2AC3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standardy vodovodů a kanalizaci na </w:t>
      </w:r>
      <w:r w:rsidR="00634325">
        <w:rPr>
          <w:rFonts w:ascii="Calibri" w:hAnsi="Calibri" w:cs="Calibri"/>
        </w:rPr>
        <w:t>území</w:t>
      </w:r>
      <w:r>
        <w:rPr>
          <w:rFonts w:ascii="Calibri" w:hAnsi="Calibri" w:cs="Calibri"/>
        </w:rPr>
        <w:t xml:space="preserve"> hl. města Prahy.</w:t>
      </w:r>
    </w:p>
    <w:p w14:paraId="74789033" w14:textId="77777777" w:rsidR="00613F1E" w:rsidRDefault="00613F1E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387BAD7" w14:textId="77777777" w:rsidR="00455057" w:rsidRPr="00613F1E" w:rsidRDefault="00455057" w:rsidP="00613F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 w:rsidRPr="00613F1E">
        <w:rPr>
          <w:rFonts w:ascii="Calibri" w:hAnsi="Calibri" w:cs="Calibri"/>
        </w:rPr>
        <w:t>Qd</w:t>
      </w:r>
      <w:proofErr w:type="spellEnd"/>
      <w:r w:rsidRPr="00613F1E">
        <w:rPr>
          <w:rFonts w:ascii="Calibri" w:hAnsi="Calibri" w:cs="Calibri"/>
        </w:rPr>
        <w:t xml:space="preserve"> = 10 x 80 = 800 l/den </w:t>
      </w:r>
      <w:r w:rsidRPr="00613F1E">
        <w:rPr>
          <w:rFonts w:ascii="Calibri" w:hAnsi="Calibri" w:cs="Calibri"/>
        </w:rPr>
        <w:tab/>
      </w:r>
      <w:r w:rsidRPr="00613F1E">
        <w:rPr>
          <w:rFonts w:ascii="Calibri" w:hAnsi="Calibri" w:cs="Calibri"/>
        </w:rPr>
        <w:tab/>
      </w:r>
      <w:r w:rsidRPr="00613F1E">
        <w:rPr>
          <w:rFonts w:ascii="Calibri" w:hAnsi="Calibri" w:cs="Calibri"/>
        </w:rPr>
        <w:tab/>
        <w:t>0,8 m3/den</w:t>
      </w:r>
    </w:p>
    <w:p w14:paraId="1917AA51" w14:textId="77777777" w:rsidR="00455057" w:rsidRPr="00613F1E" w:rsidRDefault="00455057" w:rsidP="00613F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proofErr w:type="gramStart"/>
      <w:r w:rsidRPr="00613F1E">
        <w:rPr>
          <w:rFonts w:ascii="Calibri" w:hAnsi="Calibri" w:cs="Calibri"/>
        </w:rPr>
        <w:t>Qd,max</w:t>
      </w:r>
      <w:proofErr w:type="spellEnd"/>
      <w:proofErr w:type="gramEnd"/>
      <w:r w:rsidRPr="00613F1E">
        <w:rPr>
          <w:rFonts w:ascii="Calibri" w:hAnsi="Calibri" w:cs="Calibri"/>
        </w:rPr>
        <w:t xml:space="preserve"> = 3,34 x 1,5 = 1,2 m3/den</w:t>
      </w:r>
    </w:p>
    <w:p w14:paraId="3BEDA198" w14:textId="77777777" w:rsidR="00455057" w:rsidRPr="00613F1E" w:rsidRDefault="00455057" w:rsidP="00613F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proofErr w:type="gramStart"/>
      <w:r w:rsidRPr="00613F1E">
        <w:rPr>
          <w:rFonts w:ascii="Calibri" w:hAnsi="Calibri" w:cs="Calibri"/>
        </w:rPr>
        <w:t>Qh,max</w:t>
      </w:r>
      <w:proofErr w:type="spellEnd"/>
      <w:proofErr w:type="gramEnd"/>
      <w:r w:rsidRPr="00613F1E">
        <w:rPr>
          <w:rFonts w:ascii="Calibri" w:hAnsi="Calibri" w:cs="Calibri"/>
        </w:rPr>
        <w:t xml:space="preserve"> = 0,20 x 1,2  = 0,,24 m3/h</w:t>
      </w:r>
    </w:p>
    <w:p w14:paraId="265D1897" w14:textId="77777777" w:rsidR="00455057" w:rsidRDefault="00455057" w:rsidP="00613F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 w:rsidRPr="00613F1E">
        <w:rPr>
          <w:rFonts w:ascii="Calibri" w:hAnsi="Calibri" w:cs="Calibri"/>
        </w:rPr>
        <w:t>Qrok</w:t>
      </w:r>
      <w:proofErr w:type="spellEnd"/>
      <w:r w:rsidRPr="00613F1E">
        <w:rPr>
          <w:rFonts w:ascii="Calibri" w:hAnsi="Calibri" w:cs="Calibri"/>
        </w:rPr>
        <w:t xml:space="preserve"> = 0,8 x 365 = 292 m3/rok</w:t>
      </w:r>
    </w:p>
    <w:p w14:paraId="65A36AFE" w14:textId="77777777" w:rsidR="00613F1E" w:rsidRPr="00613F1E" w:rsidRDefault="00613F1E" w:rsidP="00613F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3D90C99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Návrh řešení</w:t>
      </w:r>
    </w:p>
    <w:p w14:paraId="75CE7568" w14:textId="584A05B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Nova </w:t>
      </w:r>
      <w:r w:rsidR="00EE07C8">
        <w:rPr>
          <w:rFonts w:ascii="Calibri" w:hAnsi="Calibri" w:cs="Calibri"/>
        </w:rPr>
        <w:t>vodovodní</w:t>
      </w:r>
      <w:r>
        <w:rPr>
          <w:rFonts w:ascii="Calibri" w:hAnsi="Calibri" w:cs="Calibri"/>
        </w:rPr>
        <w:t xml:space="preserve"> </w:t>
      </w:r>
      <w:r w:rsidR="00EE07C8">
        <w:rPr>
          <w:rFonts w:ascii="Calibri" w:hAnsi="Calibri" w:cs="Calibri"/>
        </w:rPr>
        <w:t>přípojka</w:t>
      </w:r>
      <w:r>
        <w:rPr>
          <w:rFonts w:ascii="Calibri" w:hAnsi="Calibri" w:cs="Calibri"/>
        </w:rPr>
        <w:t xml:space="preserve"> je navržena z </w:t>
      </w:r>
      <w:r w:rsidR="00EE07C8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PE</w:t>
      </w:r>
      <w:r w:rsidR="009B27E5">
        <w:rPr>
          <w:rFonts w:ascii="Calibri" w:hAnsi="Calibri" w:cs="Calibri"/>
        </w:rPr>
        <w:t xml:space="preserve"> HD </w:t>
      </w:r>
      <w:r>
        <w:rPr>
          <w:rFonts w:ascii="Calibri" w:hAnsi="Calibri" w:cs="Calibri"/>
        </w:rPr>
        <w:t xml:space="preserve">100 SDR11 </w:t>
      </w:r>
      <w:r w:rsidR="009B27E5">
        <w:rPr>
          <w:rFonts w:ascii="Calibri" w:hAnsi="Calibri" w:cs="Calibri"/>
        </w:rPr>
        <w:t>40</w:t>
      </w:r>
      <w:r>
        <w:rPr>
          <w:rFonts w:ascii="Calibri" w:hAnsi="Calibri" w:cs="Calibri"/>
        </w:rPr>
        <w:t>x</w:t>
      </w:r>
      <w:r w:rsidR="009B27E5">
        <w:rPr>
          <w:rFonts w:ascii="Calibri" w:hAnsi="Calibri" w:cs="Calibri"/>
        </w:rPr>
        <w:t>3</w:t>
      </w:r>
      <w:r>
        <w:rPr>
          <w:rFonts w:ascii="Calibri" w:hAnsi="Calibri" w:cs="Calibri"/>
        </w:rPr>
        <w:t>,</w:t>
      </w:r>
      <w:r w:rsidR="009B27E5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mm. Na </w:t>
      </w:r>
      <w:r w:rsidR="009B27E5">
        <w:rPr>
          <w:rFonts w:ascii="Calibri" w:hAnsi="Calibri" w:cs="Calibri"/>
        </w:rPr>
        <w:t>stávající</w:t>
      </w:r>
      <w:r>
        <w:rPr>
          <w:rFonts w:ascii="Calibri" w:hAnsi="Calibri" w:cs="Calibri"/>
        </w:rPr>
        <w:t xml:space="preserve"> </w:t>
      </w:r>
      <w:r w:rsidR="009B27E5">
        <w:rPr>
          <w:rFonts w:ascii="Calibri" w:hAnsi="Calibri" w:cs="Calibri"/>
        </w:rPr>
        <w:t>vodovodní</w:t>
      </w:r>
      <w:r>
        <w:rPr>
          <w:rFonts w:ascii="Calibri" w:hAnsi="Calibri" w:cs="Calibri"/>
        </w:rPr>
        <w:t xml:space="preserve"> řad</w:t>
      </w:r>
      <w:r w:rsidR="009B27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bude napojena </w:t>
      </w:r>
      <w:r w:rsidR="009B27E5">
        <w:rPr>
          <w:rFonts w:ascii="Calibri" w:hAnsi="Calibri" w:cs="Calibri"/>
        </w:rPr>
        <w:t>navrtávacím</w:t>
      </w:r>
      <w:r>
        <w:rPr>
          <w:rFonts w:ascii="Calibri" w:hAnsi="Calibri" w:cs="Calibri"/>
        </w:rPr>
        <w:t xml:space="preserve"> p</w:t>
      </w:r>
      <w:r w:rsidR="009B27E5">
        <w:rPr>
          <w:rFonts w:ascii="Calibri" w:hAnsi="Calibri" w:cs="Calibri"/>
        </w:rPr>
        <w:t>á</w:t>
      </w:r>
      <w:r>
        <w:rPr>
          <w:rFonts w:ascii="Calibri" w:hAnsi="Calibri" w:cs="Calibri"/>
        </w:rPr>
        <w:t>sem se šoupětem s teleskopickou zemni soupravou</w:t>
      </w:r>
    </w:p>
    <w:p w14:paraId="0C7B09BA" w14:textId="3572EA6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 poklopem. Za </w:t>
      </w:r>
      <w:r w:rsidR="0066222B">
        <w:rPr>
          <w:rFonts w:ascii="Calibri" w:hAnsi="Calibri" w:cs="Calibri"/>
        </w:rPr>
        <w:t>napojením</w:t>
      </w:r>
      <w:r>
        <w:rPr>
          <w:rFonts w:ascii="Calibri" w:hAnsi="Calibri" w:cs="Calibri"/>
        </w:rPr>
        <w:t xml:space="preserve"> ve </w:t>
      </w:r>
      <w:r w:rsidR="009C3BBA">
        <w:rPr>
          <w:rFonts w:ascii="Calibri" w:hAnsi="Calibri" w:cs="Calibri"/>
        </w:rPr>
        <w:t>vzdálenosti</w:t>
      </w:r>
      <w:r>
        <w:rPr>
          <w:rFonts w:ascii="Calibri" w:hAnsi="Calibri" w:cs="Calibri"/>
        </w:rPr>
        <w:t xml:space="preserve"> 4,</w:t>
      </w:r>
      <w:r w:rsidR="009C3BBA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m bude </w:t>
      </w:r>
      <w:r w:rsidR="009C3BBA">
        <w:rPr>
          <w:rFonts w:ascii="Calibri" w:hAnsi="Calibri" w:cs="Calibri"/>
        </w:rPr>
        <w:t>umístěna</w:t>
      </w:r>
      <w:r>
        <w:rPr>
          <w:rFonts w:ascii="Calibri" w:hAnsi="Calibri" w:cs="Calibri"/>
        </w:rPr>
        <w:t xml:space="preserve"> </w:t>
      </w:r>
      <w:r w:rsidR="009C3BBA">
        <w:rPr>
          <w:rFonts w:ascii="Calibri" w:hAnsi="Calibri" w:cs="Calibri"/>
        </w:rPr>
        <w:t>vodotěsná</w:t>
      </w:r>
      <w:r>
        <w:rPr>
          <w:rFonts w:ascii="Calibri" w:hAnsi="Calibri" w:cs="Calibri"/>
        </w:rPr>
        <w:t xml:space="preserve"> </w:t>
      </w:r>
      <w:r w:rsidR="009C3BBA">
        <w:rPr>
          <w:rFonts w:ascii="Calibri" w:hAnsi="Calibri" w:cs="Calibri"/>
        </w:rPr>
        <w:t>vodoměrná</w:t>
      </w:r>
      <w:r>
        <w:rPr>
          <w:rFonts w:ascii="Calibri" w:hAnsi="Calibri" w:cs="Calibri"/>
        </w:rPr>
        <w:t xml:space="preserve"> šachta</w:t>
      </w:r>
    </w:p>
    <w:p w14:paraId="45F52E87" w14:textId="3AAFAD49" w:rsidR="00773513" w:rsidRDefault="00F81C0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DN 1200</w:t>
      </w:r>
      <w:r w:rsidR="00773513">
        <w:rPr>
          <w:rFonts w:ascii="Calibri" w:hAnsi="Calibri" w:cs="Calibri"/>
        </w:rPr>
        <w:t xml:space="preserve">. Ve </w:t>
      </w:r>
      <w:r w:rsidR="00BF6EF1">
        <w:rPr>
          <w:rFonts w:ascii="Calibri" w:hAnsi="Calibri" w:cs="Calibri"/>
        </w:rPr>
        <w:t>vodoměrné</w:t>
      </w:r>
      <w:r w:rsidR="00773513">
        <w:rPr>
          <w:rFonts w:ascii="Calibri" w:hAnsi="Calibri" w:cs="Calibri"/>
        </w:rPr>
        <w:t xml:space="preserve"> šachtě bude</w:t>
      </w:r>
      <w:r w:rsidR="00BF6EF1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osazena </w:t>
      </w:r>
      <w:r w:rsidR="00BF6EF1">
        <w:rPr>
          <w:rFonts w:ascii="Calibri" w:hAnsi="Calibri" w:cs="Calibri"/>
        </w:rPr>
        <w:t>vodoměrná</w:t>
      </w:r>
      <w:r w:rsidR="00773513">
        <w:rPr>
          <w:rFonts w:ascii="Calibri" w:hAnsi="Calibri" w:cs="Calibri"/>
        </w:rPr>
        <w:t xml:space="preserve"> sestava. Za vodoměrnou šachtou bude vodovod</w:t>
      </w:r>
      <w:r w:rsidR="00F259C0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>pokračovat jako veden</w:t>
      </w:r>
      <w:r w:rsidR="00F259C0"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r w:rsidR="00F259C0">
        <w:rPr>
          <w:rFonts w:ascii="Calibri" w:hAnsi="Calibri" w:cs="Calibri"/>
        </w:rPr>
        <w:t>vnitřních</w:t>
      </w:r>
      <w:r w:rsidR="00773513">
        <w:rPr>
          <w:rFonts w:ascii="Calibri" w:hAnsi="Calibri" w:cs="Calibri"/>
        </w:rPr>
        <w:t xml:space="preserve"> instalac</w:t>
      </w:r>
      <w:r w:rsidR="00F259C0"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do objektu. Př</w:t>
      </w:r>
      <w:r w:rsidR="00F259C0"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>pojka se pro usnadněni lokalizace dopln</w:t>
      </w:r>
      <w:r w:rsidR="00F259C0">
        <w:rPr>
          <w:rFonts w:ascii="Calibri" w:hAnsi="Calibri" w:cs="Calibri"/>
        </w:rPr>
        <w:t>í</w:t>
      </w:r>
      <w:r w:rsidR="00677003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>identifikačn</w:t>
      </w:r>
      <w:r w:rsidR="00677003"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>m vodičem.</w:t>
      </w:r>
    </w:p>
    <w:p w14:paraId="6A06B899" w14:textId="5491BFA8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Veškeré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údaje</w:t>
      </w:r>
      <w:r w:rsidR="00773513">
        <w:rPr>
          <w:rFonts w:ascii="Calibri" w:hAnsi="Calibri" w:cs="Calibri"/>
        </w:rPr>
        <w:t xml:space="preserve"> o </w:t>
      </w:r>
      <w:r>
        <w:rPr>
          <w:rFonts w:ascii="Calibri" w:hAnsi="Calibri" w:cs="Calibri"/>
        </w:rPr>
        <w:t>výškovém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uspořádaní</w:t>
      </w:r>
      <w:r w:rsidR="00773513">
        <w:rPr>
          <w:rFonts w:ascii="Calibri" w:hAnsi="Calibri" w:cs="Calibri"/>
        </w:rPr>
        <w:t xml:space="preserve">, profilu, </w:t>
      </w:r>
      <w:r>
        <w:rPr>
          <w:rFonts w:ascii="Calibri" w:hAnsi="Calibri" w:cs="Calibri"/>
        </w:rPr>
        <w:t>délkách</w:t>
      </w:r>
      <w:r w:rsidR="00773513">
        <w:rPr>
          <w:rFonts w:ascii="Calibri" w:hAnsi="Calibri" w:cs="Calibri"/>
        </w:rPr>
        <w:t xml:space="preserve"> a sklonech jsou uvedeny v situaci a </w:t>
      </w:r>
      <w:r>
        <w:rPr>
          <w:rFonts w:ascii="Calibri" w:hAnsi="Calibri" w:cs="Calibri"/>
        </w:rPr>
        <w:t>podélném</w:t>
      </w:r>
    </w:p>
    <w:p w14:paraId="1EE4B155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profilu.</w:t>
      </w:r>
    </w:p>
    <w:p w14:paraId="1D856AFF" w14:textId="77777777" w:rsidR="0067700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673C4FF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Provádění</w:t>
      </w:r>
    </w:p>
    <w:p w14:paraId="6259508A" w14:textId="5A17832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UPOZORNĚNI: Před </w:t>
      </w:r>
      <w:r w:rsidR="00677003">
        <w:rPr>
          <w:rFonts w:ascii="Calibri" w:hAnsi="Calibri" w:cs="Calibri"/>
        </w:rPr>
        <w:t>započetím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zemních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byt</w:t>
      </w:r>
      <w:proofErr w:type="gramEnd"/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odpovědným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pracovníkem</w:t>
      </w:r>
      <w:r>
        <w:rPr>
          <w:rFonts w:ascii="Calibri" w:hAnsi="Calibri" w:cs="Calibri"/>
        </w:rPr>
        <w:t xml:space="preserve"> zajištěno na </w:t>
      </w:r>
      <w:r w:rsidR="00677003">
        <w:rPr>
          <w:rFonts w:ascii="Calibri" w:hAnsi="Calibri" w:cs="Calibri"/>
        </w:rPr>
        <w:t>terénu</w:t>
      </w:r>
    </w:p>
    <w:p w14:paraId="1773992C" w14:textId="0BF11AE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vyznačeni tras </w:t>
      </w:r>
      <w:r w:rsidR="00677003">
        <w:rPr>
          <w:rFonts w:ascii="Calibri" w:hAnsi="Calibri" w:cs="Calibri"/>
        </w:rPr>
        <w:t>podzemních</w:t>
      </w:r>
      <w:r>
        <w:rPr>
          <w:rFonts w:ascii="Calibri" w:hAnsi="Calibri" w:cs="Calibri"/>
        </w:rPr>
        <w:t xml:space="preserve"> veden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a </w:t>
      </w:r>
      <w:r w:rsidR="00677003">
        <w:rPr>
          <w:rFonts w:ascii="Calibri" w:hAnsi="Calibri" w:cs="Calibri"/>
        </w:rPr>
        <w:t>jiných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překážek</w:t>
      </w:r>
      <w:r>
        <w:rPr>
          <w:rFonts w:ascii="Calibri" w:hAnsi="Calibri" w:cs="Calibri"/>
        </w:rPr>
        <w:t xml:space="preserve">. S druhem </w:t>
      </w:r>
      <w:r w:rsidR="00677003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>,</w:t>
      </w:r>
    </w:p>
    <w:p w14:paraId="48C7FB0F" w14:textId="4DF2E30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jejich trasami a hloubkou uloženi a s jejich </w:t>
      </w:r>
      <w:r w:rsidR="00677003">
        <w:rPr>
          <w:rFonts w:ascii="Calibri" w:hAnsi="Calibri" w:cs="Calibri"/>
        </w:rPr>
        <w:t>ochrannými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pásmy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byt</w:t>
      </w:r>
      <w:proofErr w:type="gramEnd"/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seznámeni</w:t>
      </w:r>
      <w:r>
        <w:rPr>
          <w:rFonts w:ascii="Calibri" w:hAnsi="Calibri" w:cs="Calibri"/>
        </w:rPr>
        <w:t xml:space="preserve"> pracovnici, </w:t>
      </w:r>
      <w:r w:rsidR="00677003">
        <w:rPr>
          <w:rFonts w:ascii="Calibri" w:hAnsi="Calibri" w:cs="Calibri"/>
        </w:rPr>
        <w:t>kteří</w:t>
      </w:r>
    </w:p>
    <w:p w14:paraId="3AF752A1" w14:textId="53F3C0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budou zemn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. Toto </w:t>
      </w:r>
      <w:r w:rsidR="00677003">
        <w:rPr>
          <w:rFonts w:ascii="Calibri" w:hAnsi="Calibri" w:cs="Calibri"/>
        </w:rPr>
        <w:t>platí</w:t>
      </w:r>
      <w:r>
        <w:rPr>
          <w:rFonts w:ascii="Calibri" w:hAnsi="Calibri" w:cs="Calibri"/>
        </w:rPr>
        <w:t xml:space="preserve"> i pro trasy </w:t>
      </w:r>
      <w:r w:rsidR="00677003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, </w:t>
      </w:r>
      <w:r w:rsidR="00677003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by mohly </w:t>
      </w:r>
      <w:r w:rsidR="00677003">
        <w:rPr>
          <w:rFonts w:ascii="Calibri" w:hAnsi="Calibri" w:cs="Calibri"/>
        </w:rPr>
        <w:t>být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stavební</w:t>
      </w:r>
    </w:p>
    <w:p w14:paraId="3D29BEB5" w14:textId="32ED414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činnost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narušeny. V </w:t>
      </w:r>
      <w:r w:rsidR="00677003">
        <w:rPr>
          <w:rFonts w:ascii="Calibri" w:hAnsi="Calibri" w:cs="Calibri"/>
        </w:rPr>
        <w:t>ochranných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pásmech</w:t>
      </w:r>
      <w:r>
        <w:rPr>
          <w:rFonts w:ascii="Calibri" w:hAnsi="Calibri" w:cs="Calibri"/>
        </w:rPr>
        <w:t xml:space="preserve"> těchto </w:t>
      </w:r>
      <w:r w:rsidR="00677003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je nutno </w:t>
      </w:r>
      <w:r w:rsidR="00677003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výkop</w:t>
      </w:r>
      <w:r>
        <w:rPr>
          <w:rFonts w:ascii="Calibri" w:hAnsi="Calibri" w:cs="Calibri"/>
        </w:rPr>
        <w:t xml:space="preserve"> ručně. Dle </w:t>
      </w:r>
      <w:r w:rsidR="00677003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č.</w:t>
      </w:r>
    </w:p>
    <w:p w14:paraId="058605E4" w14:textId="55E1949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188/2006 Sb. </w:t>
      </w:r>
      <w:r>
        <w:rPr>
          <w:rFonts w:ascii="Calibri" w:hAnsi="Calibri" w:cs="Calibri" w:hint="eastAsia"/>
        </w:rPr>
        <w:t>§</w:t>
      </w:r>
      <w:r>
        <w:rPr>
          <w:rFonts w:ascii="Calibri" w:hAnsi="Calibri" w:cs="Calibri"/>
        </w:rPr>
        <w:t xml:space="preserve"> 153, odst. 1 je za vyty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en</w:t>
      </w:r>
      <w:r w:rsidR="00677003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</w:t>
      </w:r>
      <w:r w:rsidR="00677003">
        <w:rPr>
          <w:rFonts w:ascii="Calibri" w:hAnsi="Calibri" w:cs="Calibri"/>
        </w:rPr>
        <w:t>ítí</w:t>
      </w:r>
      <w:r>
        <w:rPr>
          <w:rFonts w:ascii="Calibri" w:hAnsi="Calibri" w:cs="Calibri"/>
        </w:rPr>
        <w:t xml:space="preserve"> odpov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>dn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stavbyvedoucí</w:t>
      </w:r>
      <w:r>
        <w:rPr>
          <w:rFonts w:ascii="Calibri" w:hAnsi="Calibri" w:cs="Calibri"/>
        </w:rPr>
        <w:t>.</w:t>
      </w:r>
    </w:p>
    <w:p w14:paraId="019CB108" w14:textId="1B15665A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Podmínky</w:t>
      </w:r>
      <w:r w:rsidR="00773513">
        <w:rPr>
          <w:rFonts w:ascii="Calibri" w:hAnsi="Calibri" w:cs="Calibri"/>
        </w:rPr>
        <w:t xml:space="preserve"> pro </w:t>
      </w:r>
      <w:r>
        <w:rPr>
          <w:rFonts w:ascii="Calibri" w:hAnsi="Calibri" w:cs="Calibri"/>
        </w:rPr>
        <w:t>výstavbu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vodovodního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uloženého</w:t>
      </w:r>
      <w:r w:rsidR="00773513">
        <w:rPr>
          <w:rFonts w:ascii="Calibri" w:hAnsi="Calibri" w:cs="Calibri"/>
        </w:rPr>
        <w:t xml:space="preserve"> v zemi ur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 xml:space="preserve">uje TNV 75 5402, pro </w:t>
      </w:r>
      <w:r>
        <w:rPr>
          <w:rFonts w:ascii="Calibri" w:hAnsi="Calibri" w:cs="Calibri"/>
        </w:rPr>
        <w:t>navrhovaní</w:t>
      </w:r>
      <w:r w:rsidR="00773513">
        <w:rPr>
          <w:rFonts w:ascii="Calibri" w:hAnsi="Calibri" w:cs="Calibri"/>
        </w:rPr>
        <w:t xml:space="preserve"> a</w:t>
      </w:r>
    </w:p>
    <w:p w14:paraId="73403208" w14:textId="416132BF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provádění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zemních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platí</w:t>
      </w:r>
      <w:r w:rsidR="00773513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>SN 73 6133.</w:t>
      </w:r>
    </w:p>
    <w:p w14:paraId="00CC4A9B" w14:textId="78576763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Šírka</w:t>
      </w:r>
      <w:r w:rsidR="00773513">
        <w:rPr>
          <w:rFonts w:ascii="Calibri" w:hAnsi="Calibri" w:cs="Calibri"/>
        </w:rPr>
        <w:t xml:space="preserve"> dna vykopu pro </w:t>
      </w:r>
      <w:r>
        <w:rPr>
          <w:rFonts w:ascii="Calibri" w:hAnsi="Calibri" w:cs="Calibri"/>
        </w:rPr>
        <w:t>pokládku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se vol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závislosti</w:t>
      </w:r>
      <w:r w:rsidR="00773513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vnějším</w:t>
      </w:r>
      <w:r w:rsidR="00773513">
        <w:rPr>
          <w:rFonts w:ascii="Calibri" w:hAnsi="Calibri" w:cs="Calibri"/>
        </w:rPr>
        <w:t xml:space="preserve"> pr</w:t>
      </w:r>
      <w:r w:rsidR="00773513">
        <w:rPr>
          <w:rFonts w:ascii="Calibri" w:hAnsi="Calibri" w:cs="Calibri" w:hint="eastAsia"/>
        </w:rPr>
        <w:t>ů</w:t>
      </w:r>
      <w:r w:rsidR="00773513">
        <w:rPr>
          <w:rFonts w:ascii="Calibri" w:hAnsi="Calibri" w:cs="Calibri"/>
        </w:rPr>
        <w:t>m</w:t>
      </w:r>
      <w:r w:rsidR="00773513">
        <w:rPr>
          <w:rFonts w:ascii="Calibri" w:hAnsi="Calibri" w:cs="Calibri" w:hint="eastAsia"/>
        </w:rPr>
        <w:t>ě</w:t>
      </w:r>
      <w:r w:rsidR="00773513">
        <w:rPr>
          <w:rFonts w:ascii="Calibri" w:hAnsi="Calibri" w:cs="Calibri"/>
        </w:rPr>
        <w:t>ru trub, hloubce ulo</w:t>
      </w:r>
      <w:r w:rsidR="00773513">
        <w:rPr>
          <w:rFonts w:ascii="Calibri" w:hAnsi="Calibri" w:cs="Calibri" w:hint="eastAsia"/>
        </w:rPr>
        <w:t>ž</w:t>
      </w:r>
      <w:r w:rsidR="00773513">
        <w:rPr>
          <w:rFonts w:ascii="Calibri" w:hAnsi="Calibri" w:cs="Calibri"/>
        </w:rPr>
        <w:t>eni</w:t>
      </w:r>
    </w:p>
    <w:p w14:paraId="3856D854" w14:textId="49FBD75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 w:hint="eastAsia"/>
        </w:rPr>
        <w:t>ř</w:t>
      </w:r>
      <w:r>
        <w:rPr>
          <w:rFonts w:ascii="Calibri" w:hAnsi="Calibri" w:cs="Calibri"/>
        </w:rPr>
        <w:t xml:space="preserve">adu, technologii </w:t>
      </w:r>
      <w:r w:rsidR="00677003">
        <w:rPr>
          <w:rFonts w:ascii="Calibri" w:hAnsi="Calibri" w:cs="Calibri"/>
        </w:rPr>
        <w:t>pokládky</w:t>
      </w:r>
      <w:r>
        <w:rPr>
          <w:rFonts w:ascii="Calibri" w:hAnsi="Calibri" w:cs="Calibri"/>
        </w:rPr>
        <w:t xml:space="preserve"> (a zp</w:t>
      </w:r>
      <w:r>
        <w:rPr>
          <w:rFonts w:ascii="Calibri" w:hAnsi="Calibri" w:cs="Calibri" w:hint="eastAsia"/>
        </w:rPr>
        <w:t>ů</w:t>
      </w:r>
      <w:r>
        <w:rPr>
          <w:rFonts w:ascii="Calibri" w:hAnsi="Calibri" w:cs="Calibri"/>
        </w:rPr>
        <w:t xml:space="preserve">sobu </w:t>
      </w:r>
      <w:r w:rsidR="00677003">
        <w:rPr>
          <w:rFonts w:ascii="Calibri" w:hAnsi="Calibri" w:cs="Calibri"/>
        </w:rPr>
        <w:t>spojovaní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), </w:t>
      </w:r>
      <w:r w:rsidR="00677003">
        <w:rPr>
          <w:rFonts w:ascii="Calibri" w:hAnsi="Calibri" w:cs="Calibri"/>
        </w:rPr>
        <w:t>zvoleném</w:t>
      </w:r>
      <w:r>
        <w:rPr>
          <w:rFonts w:ascii="Calibri" w:hAnsi="Calibri" w:cs="Calibri"/>
        </w:rPr>
        <w:t xml:space="preserve"> zp</w:t>
      </w:r>
      <w:r>
        <w:rPr>
          <w:rFonts w:ascii="Calibri" w:hAnsi="Calibri" w:cs="Calibri" w:hint="eastAsia"/>
        </w:rPr>
        <w:t>ů</w:t>
      </w:r>
      <w:r>
        <w:rPr>
          <w:rFonts w:ascii="Calibri" w:hAnsi="Calibri" w:cs="Calibri"/>
        </w:rPr>
        <w:t>sobu 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>eni vykopu apod.</w:t>
      </w:r>
    </w:p>
    <w:p w14:paraId="76B5D4F2" w14:textId="7F7D938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 xml:space="preserve">SN 73 6133 a </w:t>
      </w:r>
      <w:r w:rsidR="00677003">
        <w:rPr>
          <w:rFonts w:ascii="Calibri" w:hAnsi="Calibri" w:cs="Calibri"/>
        </w:rPr>
        <w:t>též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 xml:space="preserve">SN EN 1610 tab. 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 xml:space="preserve">. 1 a 2 </w:t>
      </w:r>
      <w:r w:rsidR="00677003">
        <w:rPr>
          <w:rFonts w:ascii="Calibri" w:hAnsi="Calibri" w:cs="Calibri"/>
        </w:rPr>
        <w:t>udává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šířku</w:t>
      </w:r>
      <w:r>
        <w:rPr>
          <w:rFonts w:ascii="Calibri" w:hAnsi="Calibri" w:cs="Calibri"/>
        </w:rPr>
        <w:t xml:space="preserve"> dna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pro </w:t>
      </w:r>
      <w:r w:rsidR="00677003">
        <w:rPr>
          <w:rFonts w:ascii="Calibri" w:hAnsi="Calibri" w:cs="Calibri"/>
        </w:rPr>
        <w:t>pokládku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potrubí</w:t>
      </w:r>
    </w:p>
    <w:p w14:paraId="38B749B1" w14:textId="67DF2005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následovně</w:t>
      </w:r>
      <w:r w:rsidR="00773513">
        <w:rPr>
          <w:rFonts w:ascii="Calibri" w:hAnsi="Calibri" w:cs="Calibri"/>
        </w:rPr>
        <w:t>:</w:t>
      </w:r>
    </w:p>
    <w:p w14:paraId="78C4F734" w14:textId="77777777" w:rsidR="00C77FE7" w:rsidRDefault="00C77FE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A92D5DA" w14:textId="2E203133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Šírka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zapažené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rýhy</w:t>
      </w:r>
      <w:r w:rsidR="00773513">
        <w:rPr>
          <w:rFonts w:ascii="Calibri" w:hAnsi="Calibri" w:cs="Calibri"/>
        </w:rPr>
        <w:t xml:space="preserve"> dle hloubky v</w:t>
      </w:r>
      <w:r>
        <w:rPr>
          <w:rFonts w:ascii="Calibri" w:hAnsi="Calibri" w:cs="Calibri"/>
        </w:rPr>
        <w:t>ý</w:t>
      </w:r>
      <w:r w:rsidR="00773513">
        <w:rPr>
          <w:rFonts w:ascii="Calibri" w:hAnsi="Calibri" w:cs="Calibri"/>
        </w:rPr>
        <w:t xml:space="preserve">kopu (viz 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>SN Tabulka 1)</w:t>
      </w:r>
    </w:p>
    <w:p w14:paraId="1E230223" w14:textId="0A8B4B2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Hloubka </w:t>
      </w:r>
      <w:r w:rsidR="00677003">
        <w:rPr>
          <w:rFonts w:ascii="Calibri" w:hAnsi="Calibri" w:cs="Calibri"/>
        </w:rPr>
        <w:t>rýhy</w:t>
      </w:r>
      <w:r>
        <w:rPr>
          <w:rFonts w:ascii="Calibri" w:hAnsi="Calibri" w:cs="Calibri"/>
        </w:rPr>
        <w:t xml:space="preserve"> H </w:t>
      </w:r>
      <w:r w:rsidR="00C55A1D">
        <w:rPr>
          <w:rFonts w:ascii="Calibri" w:hAnsi="Calibri" w:cs="Calibri"/>
        </w:rPr>
        <w:tab/>
      </w:r>
      <w:r>
        <w:rPr>
          <w:rFonts w:ascii="Calibri" w:hAnsi="Calibri" w:cs="Calibri"/>
        </w:rPr>
        <w:t>Zapa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>en</w:t>
      </w:r>
      <w:r w:rsidR="00677003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rýha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Š</w:t>
      </w:r>
    </w:p>
    <w:p w14:paraId="4015A872" w14:textId="5F5BF56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1,00 m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H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1,75 m </w:t>
      </w:r>
      <w:r w:rsidR="00C55A1D">
        <w:rPr>
          <w:rFonts w:ascii="Calibri" w:hAnsi="Calibri" w:cs="Calibri"/>
        </w:rPr>
        <w:tab/>
      </w:r>
      <w:r w:rsidR="00C55A1D">
        <w:rPr>
          <w:rFonts w:ascii="Calibri" w:hAnsi="Calibri" w:cs="Calibri"/>
        </w:rPr>
        <w:tab/>
      </w:r>
      <w:r>
        <w:rPr>
          <w:rFonts w:ascii="Calibri" w:hAnsi="Calibri" w:cs="Calibri"/>
        </w:rPr>
        <w:t>0,8 m</w:t>
      </w:r>
    </w:p>
    <w:p w14:paraId="19EBEBF1" w14:textId="5023624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1,75 m </w:t>
      </w:r>
      <w:proofErr w:type="gramStart"/>
      <w:r>
        <w:rPr>
          <w:rFonts w:ascii="Calibri" w:hAnsi="Calibri" w:cs="Calibri"/>
        </w:rPr>
        <w:t>&lt; H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4,00 m </w:t>
      </w:r>
      <w:r w:rsidR="00C55A1D">
        <w:rPr>
          <w:rFonts w:ascii="Calibri" w:hAnsi="Calibri" w:cs="Calibri"/>
        </w:rPr>
        <w:tab/>
      </w:r>
      <w:r w:rsidR="00C55A1D">
        <w:rPr>
          <w:rFonts w:ascii="Calibri" w:hAnsi="Calibri" w:cs="Calibri"/>
        </w:rPr>
        <w:tab/>
      </w:r>
      <w:r>
        <w:rPr>
          <w:rFonts w:ascii="Calibri" w:hAnsi="Calibri" w:cs="Calibri"/>
        </w:rPr>
        <w:t>0,9 m</w:t>
      </w:r>
    </w:p>
    <w:p w14:paraId="0AC73DD1" w14:textId="620FD73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H &gt;</w:t>
      </w:r>
      <w:proofErr w:type="gramEnd"/>
      <w:r>
        <w:rPr>
          <w:rFonts w:ascii="Calibri" w:hAnsi="Calibri" w:cs="Calibri"/>
        </w:rPr>
        <w:t xml:space="preserve"> 4,00 m</w:t>
      </w:r>
      <w:r w:rsidR="00C55A1D">
        <w:rPr>
          <w:rFonts w:ascii="Calibri" w:hAnsi="Calibri" w:cs="Calibri"/>
        </w:rPr>
        <w:tab/>
      </w:r>
      <w:r w:rsidR="00C55A1D">
        <w:rPr>
          <w:rFonts w:ascii="Calibri" w:hAnsi="Calibri" w:cs="Calibri"/>
        </w:rPr>
        <w:tab/>
      </w:r>
      <w:r w:rsidR="00C55A1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1,0 m</w:t>
      </w:r>
    </w:p>
    <w:p w14:paraId="316F5A27" w14:textId="77777777" w:rsidR="00C55A1D" w:rsidRDefault="00C55A1D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89B366C" w14:textId="02743173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Šírka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zapažené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rýhy</w:t>
      </w:r>
      <w:r w:rsidR="00773513">
        <w:rPr>
          <w:rFonts w:ascii="Calibri" w:hAnsi="Calibri" w:cs="Calibri"/>
        </w:rPr>
        <w:t xml:space="preserve"> dle dimenze (viz </w:t>
      </w:r>
      <w:r w:rsidR="00773513">
        <w:rPr>
          <w:rFonts w:ascii="Calibri" w:hAnsi="Calibri" w:cs="Calibri" w:hint="eastAsia"/>
        </w:rPr>
        <w:t>Č</w:t>
      </w:r>
      <w:r w:rsidR="00773513">
        <w:rPr>
          <w:rFonts w:ascii="Calibri" w:hAnsi="Calibri" w:cs="Calibri"/>
        </w:rPr>
        <w:t>SN Tabulka 2)</w:t>
      </w:r>
    </w:p>
    <w:p w14:paraId="15838941" w14:textId="374C73E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DN </w:t>
      </w:r>
      <w:r w:rsidR="00677003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(mm)</w:t>
      </w:r>
      <w:r w:rsidR="00C77FE7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Zapa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ena </w:t>
      </w:r>
      <w:r w:rsidR="00677003">
        <w:rPr>
          <w:rFonts w:ascii="Calibri" w:hAnsi="Calibri" w:cs="Calibri"/>
        </w:rPr>
        <w:t>rýha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Š</w:t>
      </w:r>
    </w:p>
    <w:p w14:paraId="7235490B" w14:textId="37C678C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225 </w:t>
      </w:r>
      <w:r w:rsidR="00C77FE7">
        <w:rPr>
          <w:rFonts w:ascii="Calibri" w:hAnsi="Calibri" w:cs="Calibri"/>
        </w:rPr>
        <w:tab/>
      </w:r>
      <w:r w:rsidR="00C77FE7">
        <w:rPr>
          <w:rFonts w:ascii="Calibri" w:hAnsi="Calibri" w:cs="Calibri"/>
        </w:rPr>
        <w:tab/>
      </w:r>
      <w:r w:rsidR="00C77FE7">
        <w:rPr>
          <w:rFonts w:ascii="Calibri" w:hAnsi="Calibri" w:cs="Calibri"/>
        </w:rPr>
        <w:tab/>
      </w:r>
      <w:r>
        <w:rPr>
          <w:rFonts w:ascii="Calibri" w:hAnsi="Calibri" w:cs="Calibri"/>
        </w:rPr>
        <w:t>OD + 0,40 m</w:t>
      </w:r>
    </w:p>
    <w:p w14:paraId="01402150" w14:textId="44EC36F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&gt; 225 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350 </w:t>
      </w:r>
      <w:r w:rsidR="00C77FE7">
        <w:rPr>
          <w:rFonts w:ascii="Calibri" w:hAnsi="Calibri" w:cs="Calibri"/>
        </w:rPr>
        <w:tab/>
      </w:r>
      <w:r w:rsidR="00C77FE7">
        <w:rPr>
          <w:rFonts w:ascii="Calibri" w:hAnsi="Calibri" w:cs="Calibri"/>
        </w:rPr>
        <w:tab/>
      </w:r>
      <w:r>
        <w:rPr>
          <w:rFonts w:ascii="Calibri" w:hAnsi="Calibri" w:cs="Calibri"/>
        </w:rPr>
        <w:t>OD + 0,50 m</w:t>
      </w:r>
    </w:p>
    <w:p w14:paraId="144AA659" w14:textId="24B7711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&gt; 350 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700 </w:t>
      </w:r>
      <w:r w:rsidR="00C77FE7">
        <w:rPr>
          <w:rFonts w:ascii="Calibri" w:hAnsi="Calibri" w:cs="Calibri"/>
        </w:rPr>
        <w:tab/>
      </w:r>
      <w:r w:rsidR="00C77FE7">
        <w:rPr>
          <w:rFonts w:ascii="Calibri" w:hAnsi="Calibri" w:cs="Calibri"/>
        </w:rPr>
        <w:tab/>
      </w:r>
      <w:r>
        <w:rPr>
          <w:rFonts w:ascii="Calibri" w:hAnsi="Calibri" w:cs="Calibri"/>
        </w:rPr>
        <w:t>OD + 0,70 m</w:t>
      </w:r>
    </w:p>
    <w:p w14:paraId="0EDC6539" w14:textId="3ED1963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&gt; 700 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≤</w:t>
      </w:r>
      <w:r>
        <w:rPr>
          <w:rFonts w:ascii="Calibri" w:hAnsi="Calibri" w:cs="Calibri"/>
        </w:rPr>
        <w:t xml:space="preserve"> 1200 </w:t>
      </w:r>
      <w:r w:rsidR="00C77FE7">
        <w:rPr>
          <w:rFonts w:ascii="Calibri" w:hAnsi="Calibri" w:cs="Calibri"/>
        </w:rPr>
        <w:tab/>
      </w:r>
      <w:r>
        <w:rPr>
          <w:rFonts w:ascii="Calibri" w:hAnsi="Calibri" w:cs="Calibri"/>
        </w:rPr>
        <w:t>OD + 0,85 m</w:t>
      </w:r>
    </w:p>
    <w:p w14:paraId="38240639" w14:textId="1BCCC79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&gt; 1200 </w:t>
      </w:r>
      <w:r w:rsidR="00C77FE7">
        <w:rPr>
          <w:rFonts w:ascii="Calibri" w:hAnsi="Calibri" w:cs="Calibri"/>
        </w:rPr>
        <w:tab/>
      </w:r>
      <w:r w:rsidR="00C77FE7">
        <w:rPr>
          <w:rFonts w:ascii="Calibri" w:hAnsi="Calibri" w:cs="Calibri"/>
        </w:rPr>
        <w:tab/>
      </w:r>
      <w:r w:rsidR="00C77FE7">
        <w:rPr>
          <w:rFonts w:ascii="Calibri" w:hAnsi="Calibri" w:cs="Calibri"/>
        </w:rPr>
        <w:tab/>
      </w:r>
      <w:r>
        <w:rPr>
          <w:rFonts w:ascii="Calibri" w:hAnsi="Calibri" w:cs="Calibri"/>
        </w:rPr>
        <w:t>OD + 1,00 m</w:t>
      </w:r>
    </w:p>
    <w:p w14:paraId="590F97FA" w14:textId="38E9776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Jako </w:t>
      </w:r>
      <w:r w:rsidR="00677003">
        <w:rPr>
          <w:rFonts w:ascii="Calibri" w:hAnsi="Calibri" w:cs="Calibri"/>
        </w:rPr>
        <w:t>výsledek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šířky</w:t>
      </w:r>
      <w:r>
        <w:rPr>
          <w:rFonts w:ascii="Calibri" w:hAnsi="Calibri" w:cs="Calibri"/>
        </w:rPr>
        <w:t xml:space="preserve"> dna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>kopu se bere v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 xml:space="preserve">dy </w:t>
      </w:r>
      <w:r w:rsidR="00677003">
        <w:rPr>
          <w:rFonts w:ascii="Calibri" w:hAnsi="Calibri" w:cs="Calibri"/>
        </w:rPr>
        <w:t>větší</w:t>
      </w:r>
      <w:r>
        <w:rPr>
          <w:rFonts w:ascii="Calibri" w:hAnsi="Calibri" w:cs="Calibri"/>
        </w:rPr>
        <w:t xml:space="preserve"> hodnota.</w:t>
      </w:r>
    </w:p>
    <w:p w14:paraId="46463D1E" w14:textId="00AB63D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se </w:t>
      </w:r>
      <w:r w:rsidR="00677003">
        <w:rPr>
          <w:rFonts w:ascii="Calibri" w:hAnsi="Calibri" w:cs="Calibri"/>
        </w:rPr>
        <w:t>svislými</w:t>
      </w:r>
      <w:r>
        <w:rPr>
          <w:rFonts w:ascii="Calibri" w:hAnsi="Calibri" w:cs="Calibri"/>
        </w:rPr>
        <w:t xml:space="preserve"> st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 xml:space="preserve">nami se </w:t>
      </w:r>
      <w:r w:rsidR="00677003">
        <w:rPr>
          <w:rFonts w:ascii="Calibri" w:hAnsi="Calibri" w:cs="Calibri"/>
        </w:rPr>
        <w:t>celková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šířka</w:t>
      </w:r>
      <w:r>
        <w:rPr>
          <w:rFonts w:ascii="Calibri" w:hAnsi="Calibri" w:cs="Calibri"/>
        </w:rPr>
        <w:t xml:space="preserve">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 odvozuje od </w:t>
      </w:r>
      <w:r w:rsidR="00677003">
        <w:rPr>
          <w:rFonts w:ascii="Calibri" w:hAnsi="Calibri" w:cs="Calibri"/>
        </w:rPr>
        <w:t>šířky</w:t>
      </w:r>
      <w:r>
        <w:rPr>
          <w:rFonts w:ascii="Calibri" w:hAnsi="Calibri" w:cs="Calibri"/>
        </w:rPr>
        <w:t xml:space="preserve"> </w:t>
      </w:r>
      <w:r w:rsidR="00677003">
        <w:rPr>
          <w:rFonts w:ascii="Calibri" w:hAnsi="Calibri" w:cs="Calibri"/>
        </w:rPr>
        <w:t>pracovního</w:t>
      </w:r>
      <w:r>
        <w:rPr>
          <w:rFonts w:ascii="Calibri" w:hAnsi="Calibri" w:cs="Calibri"/>
        </w:rPr>
        <w:t xml:space="preserve"> prostoru (</w:t>
      </w:r>
      <w:r w:rsidR="00677003">
        <w:rPr>
          <w:rFonts w:ascii="Calibri" w:hAnsi="Calibri" w:cs="Calibri"/>
        </w:rPr>
        <w:t>shodná</w:t>
      </w:r>
    </w:p>
    <w:p w14:paraId="0FA385F0" w14:textId="328332C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 </w:t>
      </w:r>
      <w:r w:rsidR="00677003">
        <w:rPr>
          <w:rFonts w:ascii="Calibri" w:hAnsi="Calibri" w:cs="Calibri"/>
        </w:rPr>
        <w:t>šířkou</w:t>
      </w:r>
      <w:r>
        <w:rPr>
          <w:rFonts w:ascii="Calibri" w:hAnsi="Calibri" w:cs="Calibri"/>
        </w:rPr>
        <w:t xml:space="preserve"> dna v</w:t>
      </w:r>
      <w:r w:rsidR="00677003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kopu) </w:t>
      </w:r>
      <w:r w:rsidR="00677003">
        <w:rPr>
          <w:rFonts w:ascii="Calibri" w:hAnsi="Calibri" w:cs="Calibri"/>
        </w:rPr>
        <w:t>zvětšené</w:t>
      </w:r>
      <w:r>
        <w:rPr>
          <w:rFonts w:ascii="Calibri" w:hAnsi="Calibri" w:cs="Calibri"/>
        </w:rPr>
        <w:t xml:space="preserve"> o </w:t>
      </w:r>
      <w:r w:rsidR="00677003">
        <w:rPr>
          <w:rFonts w:ascii="Calibri" w:hAnsi="Calibri" w:cs="Calibri"/>
        </w:rPr>
        <w:t>šířku</w:t>
      </w:r>
      <w:r>
        <w:rPr>
          <w:rFonts w:ascii="Calibri" w:hAnsi="Calibri" w:cs="Calibri"/>
        </w:rPr>
        <w:t xml:space="preserve"> pa</w:t>
      </w:r>
      <w:r>
        <w:rPr>
          <w:rFonts w:ascii="Calibri" w:hAnsi="Calibri" w:cs="Calibri" w:hint="eastAsia"/>
        </w:rPr>
        <w:t>ž</w:t>
      </w:r>
      <w:r>
        <w:rPr>
          <w:rFonts w:ascii="Calibri" w:hAnsi="Calibri" w:cs="Calibri"/>
        </w:rPr>
        <w:t>eni.</w:t>
      </w:r>
    </w:p>
    <w:p w14:paraId="40A5675A" w14:textId="77777777" w:rsidR="0067700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F55FA18" w14:textId="77A28867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Vodovodní</w:t>
      </w:r>
      <w:r w:rsidR="00773513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přípojka</w:t>
      </w:r>
    </w:p>
    <w:p w14:paraId="6532F7A5" w14:textId="617E05B1" w:rsidR="00773513" w:rsidRDefault="0067700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Vodovodní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bude </w:t>
      </w:r>
      <w:r>
        <w:rPr>
          <w:rFonts w:ascii="Calibri" w:hAnsi="Calibri" w:cs="Calibri"/>
        </w:rPr>
        <w:t>ukládáno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otevřeném</w:t>
      </w:r>
      <w:r w:rsidR="00773513">
        <w:rPr>
          <w:rFonts w:ascii="Calibri" w:hAnsi="Calibri" w:cs="Calibri"/>
        </w:rPr>
        <w:t xml:space="preserve"> </w:t>
      </w:r>
      <w:r w:rsidR="005430F8">
        <w:rPr>
          <w:rFonts w:ascii="Calibri" w:hAnsi="Calibri" w:cs="Calibri"/>
        </w:rPr>
        <w:t>neza</w:t>
      </w:r>
      <w:r>
        <w:rPr>
          <w:rFonts w:ascii="Calibri" w:hAnsi="Calibri" w:cs="Calibri"/>
        </w:rPr>
        <w:t>paženém</w:t>
      </w:r>
      <w:r w:rsidR="00773513">
        <w:rPr>
          <w:rFonts w:ascii="Calibri" w:hAnsi="Calibri" w:cs="Calibri"/>
        </w:rPr>
        <w:t xml:space="preserve"> vykopu s </w:t>
      </w:r>
      <w:r>
        <w:rPr>
          <w:rFonts w:ascii="Calibri" w:hAnsi="Calibri" w:cs="Calibri"/>
        </w:rPr>
        <w:t>šířkou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pracovního</w:t>
      </w:r>
      <w:r w:rsidR="00773513">
        <w:rPr>
          <w:rFonts w:ascii="Calibri" w:hAnsi="Calibri" w:cs="Calibri"/>
        </w:rPr>
        <w:t xml:space="preserve"> prostoru 0,</w:t>
      </w:r>
      <w:r w:rsidR="005430F8">
        <w:rPr>
          <w:rFonts w:ascii="Calibri" w:hAnsi="Calibri" w:cs="Calibri"/>
        </w:rPr>
        <w:t>6</w:t>
      </w:r>
      <w:r w:rsidR="00773513">
        <w:rPr>
          <w:rFonts w:ascii="Calibri" w:hAnsi="Calibri" w:cs="Calibri"/>
        </w:rPr>
        <w:t xml:space="preserve"> m</w:t>
      </w:r>
      <w:r w:rsidR="005430F8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pískové</w:t>
      </w:r>
      <w:r w:rsidR="00773513">
        <w:rPr>
          <w:rFonts w:ascii="Calibri" w:hAnsi="Calibri" w:cs="Calibri"/>
        </w:rPr>
        <w:t xml:space="preserve"> lože </w:t>
      </w:r>
      <w:proofErr w:type="spellStart"/>
      <w:r w:rsidR="00773513">
        <w:rPr>
          <w:rFonts w:ascii="Calibri" w:hAnsi="Calibri" w:cs="Calibri"/>
        </w:rPr>
        <w:t>tl</w:t>
      </w:r>
      <w:proofErr w:type="spellEnd"/>
      <w:r w:rsidR="00773513">
        <w:rPr>
          <w:rFonts w:ascii="Calibri" w:hAnsi="Calibri" w:cs="Calibri"/>
        </w:rPr>
        <w:t xml:space="preserve">. 10 cm, do nezamrzne hloubky min. 1,2 m pod povrch, viz. </w:t>
      </w:r>
      <w:r w:rsidR="005430F8">
        <w:rPr>
          <w:rFonts w:ascii="Calibri" w:hAnsi="Calibri" w:cs="Calibri"/>
        </w:rPr>
        <w:t>vzorový</w:t>
      </w:r>
      <w:r w:rsidR="00773513">
        <w:rPr>
          <w:rFonts w:ascii="Calibri" w:hAnsi="Calibri" w:cs="Calibri"/>
        </w:rPr>
        <w:t xml:space="preserve"> </w:t>
      </w:r>
      <w:r w:rsidR="005430F8">
        <w:rPr>
          <w:rFonts w:ascii="Calibri" w:hAnsi="Calibri" w:cs="Calibri"/>
        </w:rPr>
        <w:t>příčný</w:t>
      </w:r>
      <w:r w:rsidR="00773513">
        <w:rPr>
          <w:rFonts w:ascii="Calibri" w:hAnsi="Calibri" w:cs="Calibri"/>
        </w:rPr>
        <w:t xml:space="preserve"> řez.</w:t>
      </w:r>
    </w:p>
    <w:p w14:paraId="6F5361A9" w14:textId="678FE5E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Obsyp bude </w:t>
      </w:r>
      <w:r w:rsidR="005430F8">
        <w:rPr>
          <w:rFonts w:ascii="Calibri" w:hAnsi="Calibri" w:cs="Calibri"/>
        </w:rPr>
        <w:t>prováděn</w:t>
      </w:r>
      <w:r>
        <w:rPr>
          <w:rFonts w:ascii="Calibri" w:hAnsi="Calibri" w:cs="Calibri"/>
        </w:rPr>
        <w:t xml:space="preserve"> na kryti 30 cm a bude </w:t>
      </w:r>
      <w:r w:rsidR="005430F8">
        <w:rPr>
          <w:rFonts w:ascii="Calibri" w:hAnsi="Calibri" w:cs="Calibri"/>
        </w:rPr>
        <w:t>štěrkopískem</w:t>
      </w:r>
      <w:r>
        <w:rPr>
          <w:rFonts w:ascii="Calibri" w:hAnsi="Calibri" w:cs="Calibri"/>
        </w:rPr>
        <w:t xml:space="preserve"> o max. zrnitosti 20 mm. Zasyp vhodnou</w:t>
      </w:r>
    </w:p>
    <w:p w14:paraId="2722310B" w14:textId="57F0467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zeminou bude hutněn po </w:t>
      </w:r>
      <w:r w:rsidR="005430F8">
        <w:rPr>
          <w:rFonts w:ascii="Calibri" w:hAnsi="Calibri" w:cs="Calibri"/>
        </w:rPr>
        <w:t>vrstvách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30 cm. Šoupě na </w:t>
      </w:r>
      <w:r w:rsidR="00086B98">
        <w:rPr>
          <w:rFonts w:ascii="Calibri" w:hAnsi="Calibri" w:cs="Calibri"/>
        </w:rPr>
        <w:t xml:space="preserve">přípojce </w:t>
      </w:r>
      <w:r>
        <w:rPr>
          <w:rFonts w:ascii="Calibri" w:hAnsi="Calibri" w:cs="Calibri"/>
        </w:rPr>
        <w:t xml:space="preserve">PN16 a odbočka z řadu budou kotvena do </w:t>
      </w:r>
      <w:r w:rsidR="00BC75D7">
        <w:rPr>
          <w:rFonts w:ascii="Calibri" w:hAnsi="Calibri" w:cs="Calibri"/>
        </w:rPr>
        <w:t>betonového</w:t>
      </w:r>
      <w:r>
        <w:rPr>
          <w:rFonts w:ascii="Calibri" w:hAnsi="Calibri" w:cs="Calibri"/>
        </w:rPr>
        <w:t xml:space="preserve"> bloku nebo podezděna. Před </w:t>
      </w:r>
      <w:r w:rsidR="00BC75D7">
        <w:rPr>
          <w:rFonts w:ascii="Calibri" w:hAnsi="Calibri" w:cs="Calibri"/>
        </w:rPr>
        <w:t>zásypem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 xml:space="preserve">veřejné </w:t>
      </w:r>
      <w:r>
        <w:rPr>
          <w:rFonts w:ascii="Calibri" w:hAnsi="Calibri" w:cs="Calibri"/>
        </w:rPr>
        <w:t xml:space="preserve">časti </w:t>
      </w:r>
      <w:r w:rsidR="00BC75D7">
        <w:rPr>
          <w:rFonts w:ascii="Calibri" w:hAnsi="Calibri" w:cs="Calibri"/>
        </w:rPr>
        <w:t>vodovodní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přípojky</w:t>
      </w:r>
      <w:r>
        <w:rPr>
          <w:rFonts w:ascii="Calibri" w:hAnsi="Calibri" w:cs="Calibri"/>
        </w:rPr>
        <w:t xml:space="preserve"> provede dodavatel za </w:t>
      </w:r>
      <w:r w:rsidR="00BC75D7">
        <w:rPr>
          <w:rFonts w:ascii="Calibri" w:hAnsi="Calibri" w:cs="Calibri"/>
        </w:rPr>
        <w:t>účasti</w:t>
      </w:r>
      <w:r>
        <w:rPr>
          <w:rFonts w:ascii="Calibri" w:hAnsi="Calibri" w:cs="Calibri"/>
        </w:rPr>
        <w:t xml:space="preserve"> investora a </w:t>
      </w:r>
      <w:r w:rsidR="00BC75D7">
        <w:rPr>
          <w:rFonts w:ascii="Calibri" w:hAnsi="Calibri" w:cs="Calibri"/>
        </w:rPr>
        <w:t>následného</w:t>
      </w:r>
      <w:r>
        <w:rPr>
          <w:rFonts w:ascii="Calibri" w:hAnsi="Calibri" w:cs="Calibri"/>
        </w:rPr>
        <w:t xml:space="preserve"> provozovatele</w:t>
      </w:r>
      <w:r w:rsidR="00BC75D7">
        <w:rPr>
          <w:rFonts w:ascii="Calibri" w:hAnsi="Calibri" w:cs="Calibri"/>
        </w:rPr>
        <w:t xml:space="preserve"> </w:t>
      </w:r>
      <w:proofErr w:type="gramStart"/>
      <w:r w:rsidR="00BC75D7">
        <w:rPr>
          <w:rFonts w:ascii="Calibri" w:hAnsi="Calibri" w:cs="Calibri"/>
        </w:rPr>
        <w:t>desinfekční</w:t>
      </w:r>
      <w:proofErr w:type="gramEnd"/>
      <w:r>
        <w:rPr>
          <w:rFonts w:ascii="Calibri" w:hAnsi="Calibri" w:cs="Calibri"/>
        </w:rPr>
        <w:t xml:space="preserve"> proplach a tlakovou zkoušku </w:t>
      </w:r>
      <w:r w:rsidR="00BC75D7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, o </w:t>
      </w:r>
      <w:r w:rsidR="00BC75D7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bude proveden </w:t>
      </w:r>
      <w:r w:rsidR="00BC75D7">
        <w:rPr>
          <w:rFonts w:ascii="Calibri" w:hAnsi="Calibri" w:cs="Calibri"/>
        </w:rPr>
        <w:t>záznam</w:t>
      </w:r>
      <w:r>
        <w:rPr>
          <w:rFonts w:ascii="Calibri" w:hAnsi="Calibri" w:cs="Calibri"/>
        </w:rPr>
        <w:t xml:space="preserve"> do </w:t>
      </w:r>
      <w:r w:rsidR="00BC75D7">
        <w:rPr>
          <w:rFonts w:ascii="Calibri" w:hAnsi="Calibri" w:cs="Calibri"/>
        </w:rPr>
        <w:t>stavebního deníku</w:t>
      </w:r>
      <w:r>
        <w:rPr>
          <w:rFonts w:ascii="Calibri" w:hAnsi="Calibri" w:cs="Calibri"/>
        </w:rPr>
        <w:t xml:space="preserve">. </w:t>
      </w:r>
      <w:r w:rsidR="00BC75D7">
        <w:rPr>
          <w:rFonts w:ascii="Calibri" w:hAnsi="Calibri" w:cs="Calibri"/>
        </w:rPr>
        <w:t>Přípojky</w:t>
      </w:r>
      <w:r>
        <w:rPr>
          <w:rFonts w:ascii="Calibri" w:hAnsi="Calibri" w:cs="Calibri"/>
        </w:rPr>
        <w:t xml:space="preserve"> se </w:t>
      </w:r>
      <w:r w:rsidR="00BC75D7">
        <w:rPr>
          <w:rFonts w:ascii="Calibri" w:hAnsi="Calibri" w:cs="Calibri"/>
        </w:rPr>
        <w:t>zkouší</w:t>
      </w:r>
      <w:r>
        <w:rPr>
          <w:rFonts w:ascii="Calibri" w:hAnsi="Calibri" w:cs="Calibri"/>
        </w:rPr>
        <w:t xml:space="preserve"> podle </w:t>
      </w:r>
      <w:r w:rsidR="00BC75D7">
        <w:rPr>
          <w:rFonts w:ascii="Calibri" w:hAnsi="Calibri" w:cs="Calibri"/>
        </w:rPr>
        <w:t>stejných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zásad</w:t>
      </w:r>
      <w:r>
        <w:rPr>
          <w:rFonts w:ascii="Calibri" w:hAnsi="Calibri" w:cs="Calibri"/>
        </w:rPr>
        <w:t xml:space="preserve"> jako řady, pouze u </w:t>
      </w:r>
      <w:r w:rsidR="00BC75D7">
        <w:rPr>
          <w:rFonts w:ascii="Calibri" w:hAnsi="Calibri" w:cs="Calibri"/>
        </w:rPr>
        <w:t>přípojek</w:t>
      </w:r>
      <w:r>
        <w:rPr>
          <w:rFonts w:ascii="Calibri" w:hAnsi="Calibri" w:cs="Calibri"/>
        </w:rPr>
        <w:t xml:space="preserve"> z PE do DN 50 a </w:t>
      </w:r>
      <w:r w:rsidR="00BC75D7">
        <w:rPr>
          <w:rFonts w:ascii="Calibri" w:hAnsi="Calibri" w:cs="Calibri"/>
        </w:rPr>
        <w:t>délky</w:t>
      </w:r>
      <w:r>
        <w:rPr>
          <w:rFonts w:ascii="Calibri" w:hAnsi="Calibri" w:cs="Calibri"/>
        </w:rPr>
        <w:t xml:space="preserve"> 30</w:t>
      </w:r>
      <w:r w:rsidR="00BC75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m se </w:t>
      </w:r>
      <w:r w:rsidR="00BC75D7">
        <w:rPr>
          <w:rFonts w:ascii="Calibri" w:hAnsi="Calibri" w:cs="Calibri"/>
        </w:rPr>
        <w:t>provádí</w:t>
      </w:r>
      <w:r>
        <w:rPr>
          <w:rFonts w:ascii="Calibri" w:hAnsi="Calibri" w:cs="Calibri"/>
        </w:rPr>
        <w:t xml:space="preserve"> jen jedna </w:t>
      </w:r>
      <w:r w:rsidR="00BC75D7">
        <w:rPr>
          <w:rFonts w:ascii="Calibri" w:hAnsi="Calibri" w:cs="Calibri"/>
        </w:rPr>
        <w:t>tlaková</w:t>
      </w:r>
      <w:r>
        <w:rPr>
          <w:rFonts w:ascii="Calibri" w:hAnsi="Calibri" w:cs="Calibri"/>
        </w:rPr>
        <w:t xml:space="preserve"> zkouška </w:t>
      </w:r>
      <w:r w:rsidR="00BC75D7">
        <w:rPr>
          <w:rFonts w:ascii="Calibri" w:hAnsi="Calibri" w:cs="Calibri"/>
        </w:rPr>
        <w:t>zkušebním</w:t>
      </w:r>
      <w:r>
        <w:rPr>
          <w:rFonts w:ascii="Calibri" w:hAnsi="Calibri" w:cs="Calibri"/>
        </w:rPr>
        <w:t xml:space="preserve"> přetlakem </w:t>
      </w:r>
      <w:r w:rsidR="00BC75D7">
        <w:rPr>
          <w:rFonts w:ascii="Calibri" w:hAnsi="Calibri" w:cs="Calibri"/>
        </w:rPr>
        <w:t>rovným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1,3-n</w:t>
      </w:r>
      <w:r w:rsidR="00BC75D7">
        <w:rPr>
          <w:rFonts w:ascii="Calibri" w:hAnsi="Calibri" w:cs="Calibri"/>
        </w:rPr>
        <w:t>á</w:t>
      </w:r>
      <w:r>
        <w:rPr>
          <w:rFonts w:ascii="Calibri" w:hAnsi="Calibri" w:cs="Calibri"/>
        </w:rPr>
        <w:t>sobku</w:t>
      </w:r>
      <w:proofErr w:type="gramEnd"/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maximálního provozního</w:t>
      </w:r>
      <w:r>
        <w:rPr>
          <w:rFonts w:ascii="Calibri" w:hAnsi="Calibri" w:cs="Calibri"/>
        </w:rPr>
        <w:t xml:space="preserve"> přetlaku, </w:t>
      </w:r>
      <w:r w:rsidR="00BC75D7">
        <w:rPr>
          <w:rFonts w:ascii="Calibri" w:hAnsi="Calibri" w:cs="Calibri"/>
        </w:rPr>
        <w:t>délka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trvaní</w:t>
      </w:r>
      <w:r>
        <w:rPr>
          <w:rFonts w:ascii="Calibri" w:hAnsi="Calibri" w:cs="Calibri"/>
        </w:rPr>
        <w:t xml:space="preserve"> zkoušky je 10 min., po tuto dobu </w:t>
      </w:r>
      <w:r w:rsidR="00BC75D7">
        <w:rPr>
          <w:rFonts w:ascii="Calibri" w:hAnsi="Calibri" w:cs="Calibri"/>
        </w:rPr>
        <w:t>nesmí</w:t>
      </w:r>
      <w:r>
        <w:rPr>
          <w:rFonts w:ascii="Calibri" w:hAnsi="Calibri" w:cs="Calibri"/>
        </w:rPr>
        <w:t xml:space="preserve"> klesat tlak a </w:t>
      </w:r>
      <w:r w:rsidR="00BC75D7">
        <w:rPr>
          <w:rFonts w:ascii="Calibri" w:hAnsi="Calibri" w:cs="Calibri"/>
        </w:rPr>
        <w:t>nesmí</w:t>
      </w:r>
      <w:r>
        <w:rPr>
          <w:rFonts w:ascii="Calibri" w:hAnsi="Calibri" w:cs="Calibri"/>
        </w:rPr>
        <w:t xml:space="preserve"> b</w:t>
      </w:r>
      <w:r w:rsidR="00BC75D7">
        <w:rPr>
          <w:rFonts w:ascii="Calibri" w:hAnsi="Calibri" w:cs="Calibri"/>
        </w:rPr>
        <w:t>ý</w:t>
      </w:r>
      <w:r>
        <w:rPr>
          <w:rFonts w:ascii="Calibri" w:hAnsi="Calibri" w:cs="Calibri"/>
        </w:rPr>
        <w:t>t</w:t>
      </w:r>
      <w:r w:rsidR="00BC75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zjištěn viditeln</w:t>
      </w:r>
      <w:r w:rsidR="00BC75D7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ú</w:t>
      </w:r>
      <w:r>
        <w:rPr>
          <w:rFonts w:ascii="Calibri" w:hAnsi="Calibri" w:cs="Calibri"/>
        </w:rPr>
        <w:t xml:space="preserve">nik vody. Pokud je </w:t>
      </w:r>
      <w:r w:rsidR="00BC75D7">
        <w:rPr>
          <w:rFonts w:ascii="Calibri" w:hAnsi="Calibri" w:cs="Calibri"/>
        </w:rPr>
        <w:t>přípojka</w:t>
      </w:r>
      <w:r>
        <w:rPr>
          <w:rFonts w:ascii="Calibri" w:hAnsi="Calibri" w:cs="Calibri"/>
        </w:rPr>
        <w:t xml:space="preserve"> provedena z jednoho kusu </w:t>
      </w:r>
      <w:r w:rsidR="00BC75D7">
        <w:rPr>
          <w:rFonts w:ascii="Calibri" w:hAnsi="Calibri" w:cs="Calibri"/>
        </w:rPr>
        <w:t>trubního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materiálu</w:t>
      </w:r>
      <w:r>
        <w:rPr>
          <w:rFonts w:ascii="Calibri" w:hAnsi="Calibri" w:cs="Calibri"/>
        </w:rPr>
        <w:t xml:space="preserve"> beze</w:t>
      </w:r>
      <w:r w:rsidR="00BC75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spojů, je </w:t>
      </w:r>
      <w:r w:rsidR="00BC75D7">
        <w:rPr>
          <w:rFonts w:ascii="Calibri" w:hAnsi="Calibri" w:cs="Calibri"/>
        </w:rPr>
        <w:t>možné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odzkoušet na </w:t>
      </w:r>
      <w:r w:rsidR="00BC75D7">
        <w:rPr>
          <w:rFonts w:ascii="Calibri" w:hAnsi="Calibri" w:cs="Calibri"/>
        </w:rPr>
        <w:t>maximální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provozní</w:t>
      </w:r>
      <w:r>
        <w:rPr>
          <w:rFonts w:ascii="Calibri" w:hAnsi="Calibri" w:cs="Calibri"/>
        </w:rPr>
        <w:t xml:space="preserve"> přetlak při době </w:t>
      </w:r>
      <w:r w:rsidR="00BC75D7">
        <w:rPr>
          <w:rFonts w:ascii="Calibri" w:hAnsi="Calibri" w:cs="Calibri"/>
        </w:rPr>
        <w:t>trvaní</w:t>
      </w:r>
      <w:r>
        <w:rPr>
          <w:rFonts w:ascii="Calibri" w:hAnsi="Calibri" w:cs="Calibri"/>
        </w:rPr>
        <w:t xml:space="preserve"> zkoušky 1 hodinu.</w:t>
      </w:r>
    </w:p>
    <w:p w14:paraId="65C04916" w14:textId="3AAD2518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nesmí</w:t>
      </w:r>
      <w:r w:rsidR="00773513">
        <w:rPr>
          <w:rFonts w:ascii="Calibri" w:hAnsi="Calibri" w:cs="Calibri"/>
        </w:rPr>
        <w:t xml:space="preserve"> byt </w:t>
      </w:r>
      <w:r>
        <w:rPr>
          <w:rFonts w:ascii="Calibri" w:hAnsi="Calibri" w:cs="Calibri"/>
        </w:rPr>
        <w:t>zasypáno</w:t>
      </w:r>
      <w:r w:rsidR="00773513">
        <w:rPr>
          <w:rFonts w:ascii="Calibri" w:hAnsi="Calibri" w:cs="Calibri"/>
        </w:rPr>
        <w:t xml:space="preserve"> bez souhlasu dozoru PVK.</w:t>
      </w:r>
    </w:p>
    <w:p w14:paraId="1CC0C5E2" w14:textId="56B7C07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 </w:t>
      </w:r>
      <w:r w:rsidR="00BC75D7">
        <w:rPr>
          <w:rFonts w:ascii="Calibri" w:hAnsi="Calibri" w:cs="Calibri"/>
        </w:rPr>
        <w:t>zásypem</w:t>
      </w:r>
      <w:r>
        <w:rPr>
          <w:rFonts w:ascii="Calibri" w:hAnsi="Calibri" w:cs="Calibri"/>
        </w:rPr>
        <w:t xml:space="preserve"> </w:t>
      </w:r>
      <w:r w:rsidR="00BC75D7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bude provedeno zaměřeni </w:t>
      </w:r>
      <w:r w:rsidR="00BC75D7">
        <w:rPr>
          <w:rFonts w:ascii="Calibri" w:hAnsi="Calibri" w:cs="Calibri"/>
        </w:rPr>
        <w:t>skutečného</w:t>
      </w:r>
      <w:r>
        <w:rPr>
          <w:rFonts w:ascii="Calibri" w:hAnsi="Calibri" w:cs="Calibri"/>
        </w:rPr>
        <w:t xml:space="preserve"> stavu proveden</w:t>
      </w:r>
      <w:r w:rsidR="00BC75D7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stavby </w:t>
      </w:r>
      <w:r w:rsidR="00BC75D7">
        <w:rPr>
          <w:rFonts w:ascii="Calibri" w:hAnsi="Calibri" w:cs="Calibri"/>
        </w:rPr>
        <w:t>veřejné</w:t>
      </w:r>
      <w:r>
        <w:rPr>
          <w:rFonts w:ascii="Calibri" w:hAnsi="Calibri" w:cs="Calibri"/>
        </w:rPr>
        <w:t xml:space="preserve"> časti</w:t>
      </w:r>
    </w:p>
    <w:p w14:paraId="2A74305E" w14:textId="1E915FA0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přípojky</w:t>
      </w:r>
      <w:r w:rsidR="00773513">
        <w:rPr>
          <w:rFonts w:ascii="Calibri" w:hAnsi="Calibri" w:cs="Calibri"/>
        </w:rPr>
        <w:t>.</w:t>
      </w:r>
    </w:p>
    <w:p w14:paraId="1DAA92C6" w14:textId="77777777" w:rsidR="00BC75D7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67041A4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Materiál</w:t>
      </w:r>
    </w:p>
    <w:p w14:paraId="5B9312F5" w14:textId="4840EAB8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Veškeré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použité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výrobky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splňovat požadavky </w:t>
      </w:r>
      <w:r>
        <w:rPr>
          <w:rFonts w:ascii="Calibri" w:hAnsi="Calibri" w:cs="Calibri"/>
        </w:rPr>
        <w:t>zákona</w:t>
      </w:r>
      <w:r w:rsidR="00773513">
        <w:rPr>
          <w:rFonts w:ascii="Calibri" w:hAnsi="Calibri" w:cs="Calibri"/>
        </w:rPr>
        <w:t xml:space="preserve"> č. 22/1997 Sb. o </w:t>
      </w:r>
      <w:r>
        <w:rPr>
          <w:rFonts w:ascii="Calibri" w:hAnsi="Calibri" w:cs="Calibri"/>
        </w:rPr>
        <w:t>obecných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požadavcích</w:t>
      </w:r>
      <w:r w:rsidR="00773513">
        <w:rPr>
          <w:rFonts w:ascii="Calibri" w:hAnsi="Calibri" w:cs="Calibri"/>
        </w:rPr>
        <w:t xml:space="preserve"> na</w:t>
      </w:r>
    </w:p>
    <w:p w14:paraId="344B2DCD" w14:textId="2719DF25" w:rsidR="00773513" w:rsidRDefault="00BC75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výrobky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</w:t>
      </w:r>
      <w:proofErr w:type="gramStart"/>
      <w:r w:rsidR="00773513">
        <w:rPr>
          <w:rFonts w:ascii="Calibri" w:hAnsi="Calibri" w:cs="Calibri"/>
        </w:rPr>
        <w:t>byt</w:t>
      </w:r>
      <w:proofErr w:type="gramEnd"/>
      <w:r w:rsidR="00773513">
        <w:rPr>
          <w:rFonts w:ascii="Calibri" w:hAnsi="Calibri" w:cs="Calibri"/>
        </w:rPr>
        <w:t xml:space="preserve"> držiteli </w:t>
      </w:r>
      <w:r>
        <w:rPr>
          <w:rFonts w:ascii="Calibri" w:hAnsi="Calibri" w:cs="Calibri"/>
        </w:rPr>
        <w:t>platného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certifikátu</w:t>
      </w:r>
      <w:r w:rsidR="00773513">
        <w:rPr>
          <w:rFonts w:ascii="Calibri" w:hAnsi="Calibri" w:cs="Calibri"/>
        </w:rPr>
        <w:t xml:space="preserve"> pro použiti v </w:t>
      </w:r>
      <w:r>
        <w:rPr>
          <w:rFonts w:ascii="Calibri" w:hAnsi="Calibri" w:cs="Calibri"/>
        </w:rPr>
        <w:t>rámci</w:t>
      </w:r>
      <w:r w:rsidR="00773513">
        <w:rPr>
          <w:rFonts w:ascii="Calibri" w:hAnsi="Calibri" w:cs="Calibri"/>
        </w:rPr>
        <w:t xml:space="preserve"> ČR a v </w:t>
      </w:r>
      <w:r>
        <w:rPr>
          <w:rFonts w:ascii="Calibri" w:hAnsi="Calibri" w:cs="Calibri"/>
        </w:rPr>
        <w:t>neposlední</w:t>
      </w:r>
      <w:r w:rsidR="00773513">
        <w:rPr>
          <w:rFonts w:ascii="Calibri" w:hAnsi="Calibri" w:cs="Calibri"/>
        </w:rPr>
        <w:t xml:space="preserve"> řadě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též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mít</w:t>
      </w:r>
    </w:p>
    <w:p w14:paraId="4328E16C" w14:textId="5517191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stavebně </w:t>
      </w:r>
      <w:r w:rsidR="00BC75D7">
        <w:rPr>
          <w:rFonts w:ascii="Calibri" w:hAnsi="Calibri" w:cs="Calibri"/>
        </w:rPr>
        <w:t>technického</w:t>
      </w:r>
      <w:r>
        <w:rPr>
          <w:rFonts w:ascii="Calibri" w:hAnsi="Calibri" w:cs="Calibri"/>
        </w:rPr>
        <w:t xml:space="preserve"> osvědčeni.</w:t>
      </w:r>
    </w:p>
    <w:p w14:paraId="125CBECF" w14:textId="5EF438B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Charakteristika </w:t>
      </w:r>
      <w:r w:rsidR="00F53BD7">
        <w:rPr>
          <w:rFonts w:ascii="Calibri" w:hAnsi="Calibri" w:cs="Calibri"/>
        </w:rPr>
        <w:t>použitých</w:t>
      </w:r>
      <w:r>
        <w:rPr>
          <w:rFonts w:ascii="Calibri" w:hAnsi="Calibri" w:cs="Calibri"/>
        </w:rPr>
        <w:t xml:space="preserve"> </w:t>
      </w:r>
      <w:r w:rsidR="00F53BD7">
        <w:rPr>
          <w:rFonts w:ascii="Calibri" w:hAnsi="Calibri" w:cs="Calibri"/>
        </w:rPr>
        <w:t>výrobků</w:t>
      </w:r>
    </w:p>
    <w:p w14:paraId="7F2D10E1" w14:textId="77777777" w:rsidR="00F53BD7" w:rsidRDefault="00F53BD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B10C51F" w14:textId="25D30321" w:rsidR="00773513" w:rsidRDefault="008C530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Potrubí</w:t>
      </w:r>
    </w:p>
    <w:p w14:paraId="1D66F966" w14:textId="49F16692" w:rsidR="00773513" w:rsidRDefault="008C530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Materiály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vodovodního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potrubí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rámci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systému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zásobovaní</w:t>
      </w:r>
      <w:r w:rsidR="00773513">
        <w:rPr>
          <w:rFonts w:ascii="Calibri" w:hAnsi="Calibri" w:cs="Calibri"/>
        </w:rPr>
        <w:t xml:space="preserve"> vodou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splňovat požadavky ČSN EN</w:t>
      </w:r>
    </w:p>
    <w:p w14:paraId="127A8E4E" w14:textId="79E6846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805 </w:t>
      </w:r>
      <w:r w:rsidR="008C5300">
        <w:rPr>
          <w:rFonts w:ascii="Calibri" w:hAnsi="Calibri" w:cs="Calibri"/>
        </w:rPr>
        <w:t>Vodárenství</w:t>
      </w:r>
      <w:r>
        <w:rPr>
          <w:rFonts w:ascii="Calibri" w:hAnsi="Calibri" w:cs="Calibri"/>
        </w:rPr>
        <w:t xml:space="preserve"> – Požadavky na </w:t>
      </w:r>
      <w:r w:rsidR="008C5300">
        <w:rPr>
          <w:rFonts w:ascii="Calibri" w:hAnsi="Calibri" w:cs="Calibri"/>
        </w:rPr>
        <w:t>vnější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sítě</w:t>
      </w:r>
      <w:r>
        <w:rPr>
          <w:rFonts w:ascii="Calibri" w:hAnsi="Calibri" w:cs="Calibri"/>
        </w:rPr>
        <w:t xml:space="preserve"> a jejich </w:t>
      </w:r>
      <w:r w:rsidR="008C5300">
        <w:rPr>
          <w:rFonts w:ascii="Calibri" w:hAnsi="Calibri" w:cs="Calibri"/>
        </w:rPr>
        <w:t>součásti</w:t>
      </w:r>
      <w:r>
        <w:rPr>
          <w:rFonts w:ascii="Calibri" w:hAnsi="Calibri" w:cs="Calibri"/>
        </w:rPr>
        <w:t xml:space="preserve">. Všeobecně </w:t>
      </w:r>
      <w:r w:rsidR="008C5300">
        <w:rPr>
          <w:rFonts w:ascii="Calibri" w:hAnsi="Calibri" w:cs="Calibri"/>
        </w:rPr>
        <w:t>platí</w:t>
      </w:r>
      <w:r>
        <w:rPr>
          <w:rFonts w:ascii="Calibri" w:hAnsi="Calibri" w:cs="Calibri"/>
        </w:rPr>
        <w:t xml:space="preserve">, že </w:t>
      </w:r>
      <w:r w:rsidR="008C5300">
        <w:rPr>
          <w:rFonts w:ascii="Calibri" w:hAnsi="Calibri" w:cs="Calibri"/>
        </w:rPr>
        <w:t>výrobky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8C5300">
        <w:rPr>
          <w:rFonts w:ascii="Calibri" w:hAnsi="Calibri" w:cs="Calibri"/>
        </w:rPr>
        <w:t>ý</w:t>
      </w:r>
      <w:r>
        <w:rPr>
          <w:rFonts w:ascii="Calibri" w:hAnsi="Calibri" w:cs="Calibri"/>
        </w:rPr>
        <w:t>t</w:t>
      </w:r>
    </w:p>
    <w:p w14:paraId="02B20E6C" w14:textId="329FD740" w:rsidR="00773513" w:rsidRDefault="008C530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vyráběny</w:t>
      </w:r>
      <w:r w:rsidR="00773513">
        <w:rPr>
          <w:rFonts w:ascii="Calibri" w:hAnsi="Calibri" w:cs="Calibri"/>
        </w:rPr>
        <w:t xml:space="preserve"> podle </w:t>
      </w:r>
      <w:r>
        <w:rPr>
          <w:rFonts w:ascii="Calibri" w:hAnsi="Calibri" w:cs="Calibri"/>
        </w:rPr>
        <w:t>platných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evropských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případně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českých</w:t>
      </w:r>
      <w:r w:rsidR="00773513">
        <w:rPr>
          <w:rFonts w:ascii="Calibri" w:hAnsi="Calibri" w:cs="Calibri"/>
        </w:rPr>
        <w:t xml:space="preserve"> norem, </w:t>
      </w:r>
      <w:r>
        <w:rPr>
          <w:rFonts w:ascii="Calibri" w:hAnsi="Calibri" w:cs="Calibri"/>
        </w:rPr>
        <w:t>výrobky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 w:rsidR="00773513">
        <w:rPr>
          <w:rFonts w:ascii="Calibri" w:hAnsi="Calibri" w:cs="Calibri"/>
        </w:rPr>
        <w:t xml:space="preserve">t </w:t>
      </w:r>
      <w:r>
        <w:rPr>
          <w:rFonts w:ascii="Calibri" w:hAnsi="Calibri" w:cs="Calibri"/>
        </w:rPr>
        <w:t>certifikovaný</w:t>
      </w:r>
      <w:r w:rsidR="00773513">
        <w:rPr>
          <w:rFonts w:ascii="Calibri" w:hAnsi="Calibri" w:cs="Calibri"/>
        </w:rPr>
        <w:t xml:space="preserve"> pro</w:t>
      </w:r>
    </w:p>
    <w:p w14:paraId="03DFEEAC" w14:textId="66BF02D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Českou republiku, </w:t>
      </w:r>
      <w:r w:rsidR="008C5300">
        <w:rPr>
          <w:rFonts w:ascii="Calibri" w:hAnsi="Calibri" w:cs="Calibri"/>
        </w:rPr>
        <w:t>výrobky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přicházející</w:t>
      </w:r>
      <w:r>
        <w:rPr>
          <w:rFonts w:ascii="Calibri" w:hAnsi="Calibri" w:cs="Calibri"/>
        </w:rPr>
        <w:t xml:space="preserve"> do styku s pitnou vodou </w:t>
      </w:r>
      <w:r w:rsidR="008C5300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8C5300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t v souladu se </w:t>
      </w:r>
      <w:r w:rsidR="008C5300">
        <w:rPr>
          <w:rFonts w:ascii="Calibri" w:hAnsi="Calibri" w:cs="Calibri"/>
        </w:rPr>
        <w:t>zákonem</w:t>
      </w:r>
      <w:r>
        <w:rPr>
          <w:rFonts w:ascii="Calibri" w:hAnsi="Calibri" w:cs="Calibri"/>
        </w:rPr>
        <w:t xml:space="preserve"> č.</w:t>
      </w:r>
    </w:p>
    <w:p w14:paraId="2175F516" w14:textId="5A8E59C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258/2000 Sb., o ochraně </w:t>
      </w:r>
      <w:r w:rsidR="008C5300">
        <w:rPr>
          <w:rFonts w:ascii="Calibri" w:hAnsi="Calibri" w:cs="Calibri"/>
        </w:rPr>
        <w:t>veřejného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, v </w:t>
      </w:r>
      <w:r w:rsidR="008C5300">
        <w:rPr>
          <w:rFonts w:ascii="Calibri" w:hAnsi="Calibri" w:cs="Calibri"/>
        </w:rPr>
        <w:t>platném</w:t>
      </w:r>
      <w:r>
        <w:rPr>
          <w:rFonts w:ascii="Calibri" w:hAnsi="Calibri" w:cs="Calibri"/>
        </w:rPr>
        <w:t xml:space="preserve"> zněn</w:t>
      </w:r>
      <w:r w:rsidR="008C5300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a </w:t>
      </w:r>
      <w:r w:rsidR="008C5300">
        <w:rPr>
          <w:rFonts w:ascii="Calibri" w:hAnsi="Calibri" w:cs="Calibri"/>
        </w:rPr>
        <w:t>vyhláškou</w:t>
      </w:r>
      <w:r>
        <w:rPr>
          <w:rFonts w:ascii="Calibri" w:hAnsi="Calibri" w:cs="Calibri"/>
        </w:rPr>
        <w:t xml:space="preserve"> č. 409/2005 Sb. Kontrola kvality</w:t>
      </w:r>
      <w:r w:rsidR="008C53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je požadov</w:t>
      </w:r>
      <w:r w:rsidR="008C5300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na podle druhů </w:t>
      </w:r>
      <w:r w:rsidR="008C5300">
        <w:rPr>
          <w:rFonts w:ascii="Calibri" w:hAnsi="Calibri" w:cs="Calibri"/>
        </w:rPr>
        <w:t>výrobků</w:t>
      </w:r>
      <w:r>
        <w:rPr>
          <w:rFonts w:ascii="Calibri" w:hAnsi="Calibri" w:cs="Calibri"/>
        </w:rPr>
        <w:t xml:space="preserve">, přičemž </w:t>
      </w:r>
      <w:r w:rsidR="008C5300">
        <w:rPr>
          <w:rFonts w:ascii="Calibri" w:hAnsi="Calibri" w:cs="Calibri"/>
        </w:rPr>
        <w:t>výroba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8C5300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t </w:t>
      </w:r>
      <w:r w:rsidR="008C5300">
        <w:rPr>
          <w:rFonts w:ascii="Calibri" w:hAnsi="Calibri" w:cs="Calibri"/>
        </w:rPr>
        <w:t>řízena</w:t>
      </w:r>
      <w:r>
        <w:rPr>
          <w:rFonts w:ascii="Calibri" w:hAnsi="Calibri" w:cs="Calibri"/>
        </w:rPr>
        <w:t xml:space="preserve"> dle ISO 9002. </w:t>
      </w:r>
      <w:r w:rsidR="008C5300">
        <w:rPr>
          <w:rFonts w:ascii="Calibri" w:hAnsi="Calibri" w:cs="Calibri"/>
        </w:rPr>
        <w:t>Výrobky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b</w:t>
      </w:r>
      <w:r w:rsidR="008C5300">
        <w:rPr>
          <w:rFonts w:ascii="Calibri" w:hAnsi="Calibri" w:cs="Calibri"/>
        </w:rPr>
        <w:t>ý</w:t>
      </w:r>
      <w:r>
        <w:rPr>
          <w:rFonts w:ascii="Calibri" w:hAnsi="Calibri" w:cs="Calibri"/>
        </w:rPr>
        <w:t>t</w:t>
      </w:r>
      <w:r w:rsidR="008C53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pravidelně </w:t>
      </w:r>
      <w:r w:rsidR="008C5300">
        <w:rPr>
          <w:rFonts w:ascii="Calibri" w:hAnsi="Calibri" w:cs="Calibri"/>
        </w:rPr>
        <w:t>kontrolovaný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nezávislou</w:t>
      </w:r>
      <w:r>
        <w:rPr>
          <w:rFonts w:ascii="Calibri" w:hAnsi="Calibri" w:cs="Calibri"/>
        </w:rPr>
        <w:t xml:space="preserve"> zkušebnou. </w:t>
      </w:r>
      <w:r w:rsidR="008C5300">
        <w:rPr>
          <w:rFonts w:ascii="Calibri" w:hAnsi="Calibri" w:cs="Calibri"/>
        </w:rPr>
        <w:t>Výrobky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splňovat </w:t>
      </w:r>
      <w:r w:rsidR="008C5300">
        <w:rPr>
          <w:rFonts w:ascii="Calibri" w:hAnsi="Calibri" w:cs="Calibri"/>
        </w:rPr>
        <w:t>dále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uvedené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 xml:space="preserve">specifické </w:t>
      </w:r>
      <w:r>
        <w:rPr>
          <w:rFonts w:ascii="Calibri" w:hAnsi="Calibri" w:cs="Calibri"/>
        </w:rPr>
        <w:t xml:space="preserve">požadavky </w:t>
      </w:r>
      <w:r w:rsidR="008C5300">
        <w:rPr>
          <w:rFonts w:ascii="Calibri" w:hAnsi="Calibri" w:cs="Calibri"/>
        </w:rPr>
        <w:t>správce</w:t>
      </w:r>
      <w:r>
        <w:rPr>
          <w:rFonts w:ascii="Calibri" w:hAnsi="Calibri" w:cs="Calibri"/>
        </w:rPr>
        <w:t xml:space="preserve"> a provozovatele v </w:t>
      </w:r>
      <w:r w:rsidR="008C5300"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jejich kompetenci.</w:t>
      </w:r>
    </w:p>
    <w:p w14:paraId="4548148C" w14:textId="4A59768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trouby bude použito </w:t>
      </w:r>
      <w:r w:rsidR="008C5300">
        <w:rPr>
          <w:rFonts w:ascii="Calibri" w:hAnsi="Calibri" w:cs="Calibri"/>
        </w:rPr>
        <w:t>vícevrstvé</w:t>
      </w:r>
      <w:r>
        <w:rPr>
          <w:rFonts w:ascii="Calibri" w:hAnsi="Calibri" w:cs="Calibri"/>
        </w:rPr>
        <w:t xml:space="preserve"> </w:t>
      </w:r>
      <w:r w:rsidR="008C5300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na </w:t>
      </w:r>
      <w:r w:rsidR="008C5300">
        <w:rPr>
          <w:rFonts w:ascii="Calibri" w:hAnsi="Calibri" w:cs="Calibri"/>
        </w:rPr>
        <w:t>bázi</w:t>
      </w:r>
      <w:r>
        <w:rPr>
          <w:rFonts w:ascii="Calibri" w:hAnsi="Calibri" w:cs="Calibri"/>
        </w:rPr>
        <w:t xml:space="preserve"> PE-HD 100 SDR 11 v proveden</w:t>
      </w:r>
      <w:r w:rsidR="00F849A4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 </w:t>
      </w:r>
      <w:proofErr w:type="gramStart"/>
      <w:r w:rsidR="00F849A4">
        <w:rPr>
          <w:rFonts w:ascii="Calibri" w:hAnsi="Calibri" w:cs="Calibri"/>
        </w:rPr>
        <w:t>přiloží</w:t>
      </w:r>
      <w:proofErr w:type="gramEnd"/>
    </w:p>
    <w:p w14:paraId="79492A9A" w14:textId="10FBEE4B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signalizačního</w:t>
      </w:r>
      <w:r w:rsidR="00773513">
        <w:rPr>
          <w:rFonts w:ascii="Calibri" w:hAnsi="Calibri" w:cs="Calibri"/>
        </w:rPr>
        <w:t xml:space="preserve"> vodiče o min. </w:t>
      </w:r>
      <w:proofErr w:type="spellStart"/>
      <w:r w:rsidR="00773513">
        <w:rPr>
          <w:rFonts w:ascii="Calibri" w:hAnsi="Calibri" w:cs="Calibri"/>
        </w:rPr>
        <w:t>prům</w:t>
      </w:r>
      <w:proofErr w:type="spellEnd"/>
      <w:r w:rsidR="00773513">
        <w:rPr>
          <w:rFonts w:ascii="Calibri" w:hAnsi="Calibri" w:cs="Calibri"/>
        </w:rPr>
        <w:t>. 4 mm.</w:t>
      </w:r>
    </w:p>
    <w:p w14:paraId="67BEF45C" w14:textId="30D7C018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Mechanické</w:t>
      </w:r>
      <w:r w:rsidR="00773513">
        <w:rPr>
          <w:rFonts w:ascii="Calibri" w:hAnsi="Calibri" w:cs="Calibri"/>
        </w:rPr>
        <w:t xml:space="preserve"> spojky lze použit pouze u </w:t>
      </w:r>
      <w:r>
        <w:rPr>
          <w:rFonts w:ascii="Calibri" w:hAnsi="Calibri" w:cs="Calibri"/>
        </w:rPr>
        <w:t>uzávěru</w:t>
      </w:r>
      <w:r w:rsidR="00773513">
        <w:rPr>
          <w:rFonts w:ascii="Calibri" w:hAnsi="Calibri" w:cs="Calibri"/>
        </w:rPr>
        <w:t xml:space="preserve"> a šoupěte, vždy však </w:t>
      </w:r>
      <w:r>
        <w:rPr>
          <w:rFonts w:ascii="Calibri" w:hAnsi="Calibri" w:cs="Calibri"/>
        </w:rPr>
        <w:t>rozebíratelné</w:t>
      </w:r>
      <w:r w:rsidR="00773513">
        <w:rPr>
          <w:rFonts w:ascii="Calibri" w:hAnsi="Calibri" w:cs="Calibri"/>
        </w:rPr>
        <w:t xml:space="preserve"> </w:t>
      </w:r>
      <w:proofErr w:type="spellStart"/>
      <w:r w:rsidR="00773513">
        <w:rPr>
          <w:rFonts w:ascii="Calibri" w:hAnsi="Calibri" w:cs="Calibri"/>
        </w:rPr>
        <w:t>bez</w:t>
      </w:r>
      <w:r>
        <w:rPr>
          <w:rFonts w:ascii="Calibri" w:hAnsi="Calibri" w:cs="Calibri"/>
        </w:rPr>
        <w:t>ú</w:t>
      </w:r>
      <w:r w:rsidR="00773513">
        <w:rPr>
          <w:rFonts w:ascii="Calibri" w:hAnsi="Calibri" w:cs="Calibri"/>
        </w:rPr>
        <w:t>kapov</w:t>
      </w:r>
      <w:r>
        <w:rPr>
          <w:rFonts w:ascii="Calibri" w:hAnsi="Calibri" w:cs="Calibri"/>
        </w:rPr>
        <w:t>é</w:t>
      </w:r>
      <w:proofErr w:type="spellEnd"/>
      <w:r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>provedeni.</w:t>
      </w:r>
    </w:p>
    <w:p w14:paraId="23B14F6E" w14:textId="16B7DF58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Požadované</w:t>
      </w:r>
      <w:r w:rsidR="00773513">
        <w:rPr>
          <w:rFonts w:ascii="Calibri" w:hAnsi="Calibri" w:cs="Calibri"/>
        </w:rPr>
        <w:t xml:space="preserve"> provozně-</w:t>
      </w:r>
      <w:r>
        <w:rPr>
          <w:rFonts w:ascii="Calibri" w:hAnsi="Calibri" w:cs="Calibri"/>
        </w:rPr>
        <w:t>technické</w:t>
      </w:r>
      <w:r w:rsidR="00773513">
        <w:rPr>
          <w:rFonts w:ascii="Calibri" w:hAnsi="Calibri" w:cs="Calibri"/>
        </w:rPr>
        <w:t xml:space="preserve"> parametry:</w:t>
      </w:r>
    </w:p>
    <w:p w14:paraId="6440F8EA" w14:textId="74CB7DCC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tlaková</w:t>
      </w:r>
      <w:r w:rsidR="00773513">
        <w:rPr>
          <w:rFonts w:ascii="Calibri" w:hAnsi="Calibri" w:cs="Calibri"/>
        </w:rPr>
        <w:t xml:space="preserve"> třida: PE – HD100, SDR 11 nebo </w:t>
      </w:r>
      <w:r>
        <w:rPr>
          <w:rFonts w:ascii="Calibri" w:hAnsi="Calibri" w:cs="Calibri"/>
        </w:rPr>
        <w:t>vyšší</w:t>
      </w:r>
    </w:p>
    <w:p w14:paraId="2F290023" w14:textId="77777777" w:rsidR="00F849A4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barevné</w:t>
      </w:r>
      <w:r w:rsidR="00773513">
        <w:rPr>
          <w:rFonts w:ascii="Calibri" w:hAnsi="Calibri" w:cs="Calibri"/>
        </w:rPr>
        <w:t xml:space="preserve"> proveden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černé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modrými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podélnými</w:t>
      </w:r>
      <w:r w:rsidR="00773513">
        <w:rPr>
          <w:rFonts w:ascii="Calibri" w:hAnsi="Calibri" w:cs="Calibri"/>
        </w:rPr>
        <w:t xml:space="preserve"> pruhy,</w:t>
      </w:r>
    </w:p>
    <w:p w14:paraId="50071E02" w14:textId="16B815CC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vnější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povrchová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úprava</w:t>
      </w:r>
      <w:r w:rsidR="00773513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žádná</w:t>
      </w:r>
      <w:r w:rsidR="00773513">
        <w:rPr>
          <w:rFonts w:ascii="Calibri" w:hAnsi="Calibri" w:cs="Calibri"/>
        </w:rPr>
        <w:t xml:space="preserve"> nebo </w:t>
      </w:r>
      <w:r>
        <w:rPr>
          <w:rFonts w:ascii="Calibri" w:hAnsi="Calibri" w:cs="Calibri"/>
        </w:rPr>
        <w:t>ochranný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plášť</w:t>
      </w:r>
      <w:r w:rsidR="00773513">
        <w:rPr>
          <w:rFonts w:ascii="Calibri" w:hAnsi="Calibri" w:cs="Calibri"/>
        </w:rPr>
        <w:t xml:space="preserve"> nebo </w:t>
      </w:r>
      <w:r>
        <w:rPr>
          <w:rFonts w:ascii="Calibri" w:hAnsi="Calibri" w:cs="Calibri"/>
        </w:rPr>
        <w:t>ochranná</w:t>
      </w:r>
      <w:r w:rsidR="00773513">
        <w:rPr>
          <w:rFonts w:ascii="Calibri" w:hAnsi="Calibri" w:cs="Calibri"/>
        </w:rPr>
        <w:t xml:space="preserve"> vrstva,</w:t>
      </w:r>
    </w:p>
    <w:p w14:paraId="3C17249E" w14:textId="491F9CF0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teplotní</w:t>
      </w:r>
      <w:r w:rsidR="00773513">
        <w:rPr>
          <w:rFonts w:ascii="Calibri" w:hAnsi="Calibri" w:cs="Calibri"/>
        </w:rPr>
        <w:t xml:space="preserve"> omezeni pro </w:t>
      </w:r>
      <w:r>
        <w:rPr>
          <w:rFonts w:ascii="Calibri" w:hAnsi="Calibri" w:cs="Calibri"/>
        </w:rPr>
        <w:t>pokládku</w:t>
      </w:r>
      <w:r w:rsidR="00773513">
        <w:rPr>
          <w:rFonts w:ascii="Calibri" w:hAnsi="Calibri" w:cs="Calibri"/>
        </w:rPr>
        <w:t xml:space="preserve">: + 5 </w:t>
      </w:r>
      <w:r w:rsidR="00773513">
        <w:rPr>
          <w:rFonts w:ascii="Calibri" w:hAnsi="Calibri" w:cs="Calibri" w:hint="eastAsia"/>
        </w:rPr>
        <w:t>°</w:t>
      </w:r>
      <w:r w:rsidR="00773513">
        <w:rPr>
          <w:rFonts w:ascii="Calibri" w:hAnsi="Calibri" w:cs="Calibri"/>
        </w:rPr>
        <w:t>C (sva</w:t>
      </w:r>
      <w:r w:rsidR="00773513">
        <w:rPr>
          <w:rFonts w:ascii="Calibri" w:hAnsi="Calibri" w:cs="Calibri" w:hint="eastAsia"/>
        </w:rPr>
        <w:t>ř</w:t>
      </w:r>
      <w:r w:rsidR="00773513">
        <w:rPr>
          <w:rFonts w:ascii="Calibri" w:hAnsi="Calibri" w:cs="Calibri"/>
        </w:rPr>
        <w:t xml:space="preserve">eni), 0 </w:t>
      </w:r>
      <w:r w:rsidR="00773513">
        <w:rPr>
          <w:rFonts w:ascii="Calibri" w:hAnsi="Calibri" w:cs="Calibri" w:hint="eastAsia"/>
        </w:rPr>
        <w:t>°</w:t>
      </w:r>
      <w:r w:rsidR="00773513">
        <w:rPr>
          <w:rFonts w:ascii="Calibri" w:hAnsi="Calibri" w:cs="Calibri"/>
        </w:rPr>
        <w:t>C (</w:t>
      </w:r>
      <w:r>
        <w:rPr>
          <w:rFonts w:ascii="Calibri" w:hAnsi="Calibri" w:cs="Calibri"/>
        </w:rPr>
        <w:t>odvíjení</w:t>
      </w:r>
      <w:r w:rsidR="00773513">
        <w:rPr>
          <w:rFonts w:ascii="Calibri" w:hAnsi="Calibri" w:cs="Calibri"/>
        </w:rPr>
        <w:t xml:space="preserve"> z </w:t>
      </w:r>
      <w:r>
        <w:rPr>
          <w:rFonts w:ascii="Calibri" w:hAnsi="Calibri" w:cs="Calibri"/>
        </w:rPr>
        <w:t>návinů</w:t>
      </w:r>
      <w:r w:rsidR="00773513">
        <w:rPr>
          <w:rFonts w:ascii="Calibri" w:hAnsi="Calibri" w:cs="Calibri"/>
        </w:rPr>
        <w:t>),</w:t>
      </w:r>
    </w:p>
    <w:p w14:paraId="5EE49ED5" w14:textId="63A31CE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ho</w:t>
      </w:r>
      <w:r>
        <w:rPr>
          <w:rFonts w:ascii="Calibri" w:hAnsi="Calibri" w:cs="Calibri" w:hint="eastAsia"/>
        </w:rPr>
        <w:t>ř</w:t>
      </w:r>
      <w:r>
        <w:rPr>
          <w:rFonts w:ascii="Calibri" w:hAnsi="Calibri" w:cs="Calibri"/>
        </w:rPr>
        <w:t xml:space="preserve">lavost: viz 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SN EN 13501-1, za</w:t>
      </w:r>
      <w:r>
        <w:rPr>
          <w:rFonts w:ascii="Calibri" w:hAnsi="Calibri" w:cs="Calibri" w:hint="eastAsia"/>
        </w:rPr>
        <w:t>ř</w:t>
      </w:r>
      <w:r>
        <w:rPr>
          <w:rFonts w:ascii="Calibri" w:hAnsi="Calibri" w:cs="Calibri"/>
        </w:rPr>
        <w:t xml:space="preserve">azeni </w:t>
      </w:r>
      <w:r w:rsidR="00F849A4">
        <w:rPr>
          <w:rFonts w:ascii="Calibri" w:hAnsi="Calibri" w:cs="Calibri"/>
        </w:rPr>
        <w:t>výrobku</w:t>
      </w:r>
      <w:r>
        <w:rPr>
          <w:rFonts w:ascii="Calibri" w:hAnsi="Calibri" w:cs="Calibri"/>
        </w:rPr>
        <w:t xml:space="preserve"> do t</w:t>
      </w:r>
      <w:r>
        <w:rPr>
          <w:rFonts w:ascii="Calibri" w:hAnsi="Calibri" w:cs="Calibri" w:hint="eastAsia"/>
        </w:rPr>
        <w:t>ř</w:t>
      </w:r>
      <w:r>
        <w:rPr>
          <w:rFonts w:ascii="Calibri" w:hAnsi="Calibri" w:cs="Calibri"/>
        </w:rPr>
        <w:t>id ho</w:t>
      </w:r>
      <w:r>
        <w:rPr>
          <w:rFonts w:ascii="Calibri" w:hAnsi="Calibri" w:cs="Calibri" w:hint="eastAsia"/>
        </w:rPr>
        <w:t>ř</w:t>
      </w:r>
      <w:r>
        <w:rPr>
          <w:rFonts w:ascii="Calibri" w:hAnsi="Calibri" w:cs="Calibri"/>
        </w:rPr>
        <w:t xml:space="preserve">lavosti </w:t>
      </w:r>
      <w:r w:rsidR="00F849A4">
        <w:rPr>
          <w:rFonts w:ascii="Calibri" w:hAnsi="Calibri" w:cs="Calibri"/>
        </w:rPr>
        <w:t>sdělí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výrobce</w:t>
      </w:r>
      <w:r>
        <w:rPr>
          <w:rFonts w:ascii="Calibri" w:hAnsi="Calibri" w:cs="Calibri"/>
        </w:rPr>
        <w:t>,</w:t>
      </w:r>
    </w:p>
    <w:p w14:paraId="03AE3EA1" w14:textId="172AC10C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Požadovaná</w:t>
      </w:r>
      <w:r w:rsidR="00773513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 w:hint="eastAsia"/>
        </w:rPr>
        <w:t>ž</w:t>
      </w:r>
      <w:r w:rsidR="00773513">
        <w:rPr>
          <w:rFonts w:ascii="Calibri" w:hAnsi="Calibri" w:cs="Calibri"/>
        </w:rPr>
        <w:t>ivotnost trub v provozu: min 50 let.</w:t>
      </w:r>
    </w:p>
    <w:p w14:paraId="5944EDCA" w14:textId="77777777" w:rsidR="00F849A4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EA55385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Zabezpečení ochranných pásem, křížení podzemního vedení</w:t>
      </w:r>
    </w:p>
    <w:p w14:paraId="3781F586" w14:textId="01F4E08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 třeba respektovat </w:t>
      </w:r>
      <w:r w:rsidR="00F849A4">
        <w:rPr>
          <w:rFonts w:ascii="Calibri" w:hAnsi="Calibri" w:cs="Calibri"/>
        </w:rPr>
        <w:t>ochranná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pásma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stávajících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– tzn. </w:t>
      </w:r>
      <w:r w:rsidR="00F849A4">
        <w:rPr>
          <w:rFonts w:ascii="Calibri" w:hAnsi="Calibri" w:cs="Calibri"/>
        </w:rPr>
        <w:t>odstupové</w:t>
      </w:r>
      <w:r>
        <w:rPr>
          <w:rFonts w:ascii="Calibri" w:hAnsi="Calibri" w:cs="Calibri"/>
        </w:rPr>
        <w:t xml:space="preserve"> </w:t>
      </w:r>
      <w:r w:rsidR="00F849A4">
        <w:rPr>
          <w:rFonts w:ascii="Calibri" w:hAnsi="Calibri" w:cs="Calibri"/>
        </w:rPr>
        <w:t>vzdálenosti</w:t>
      </w:r>
      <w:r>
        <w:rPr>
          <w:rFonts w:ascii="Calibri" w:hAnsi="Calibri" w:cs="Calibri"/>
        </w:rPr>
        <w:t xml:space="preserve"> při</w:t>
      </w:r>
    </w:p>
    <w:p w14:paraId="0FB4F837" w14:textId="3E58544A" w:rsidR="00773513" w:rsidRDefault="00F849A4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pokládce</w:t>
      </w:r>
      <w:r w:rsidR="00773513">
        <w:rPr>
          <w:rFonts w:ascii="Calibri" w:hAnsi="Calibri" w:cs="Calibri"/>
        </w:rPr>
        <w:t xml:space="preserve"> dle ČSN, </w:t>
      </w:r>
      <w:r>
        <w:rPr>
          <w:rFonts w:ascii="Calibri" w:hAnsi="Calibri" w:cs="Calibri"/>
        </w:rPr>
        <w:t>případně</w:t>
      </w:r>
      <w:r w:rsidR="00773513">
        <w:rPr>
          <w:rFonts w:ascii="Calibri" w:hAnsi="Calibri" w:cs="Calibri"/>
        </w:rPr>
        <w:t xml:space="preserve"> použit </w:t>
      </w:r>
      <w:r>
        <w:rPr>
          <w:rFonts w:ascii="Calibri" w:hAnsi="Calibri" w:cs="Calibri"/>
        </w:rPr>
        <w:t>ruční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výkopech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prováděných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ochranných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pásmech</w:t>
      </w:r>
    </w:p>
    <w:p w14:paraId="2CA303FD" w14:textId="33F1BCD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těchto </w:t>
      </w:r>
      <w:r w:rsidR="00F849A4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. Veškerou činnost </w:t>
      </w:r>
      <w:r w:rsidR="00072561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v souladu s požadavky </w:t>
      </w:r>
      <w:r w:rsidR="00072561">
        <w:rPr>
          <w:rFonts w:ascii="Calibri" w:hAnsi="Calibri" w:cs="Calibri"/>
        </w:rPr>
        <w:t>správců</w:t>
      </w:r>
      <w:r>
        <w:rPr>
          <w:rFonts w:ascii="Calibri" w:hAnsi="Calibri" w:cs="Calibri"/>
        </w:rPr>
        <w:t xml:space="preserve"> a provozovatelů těchto </w:t>
      </w:r>
      <w:r w:rsidR="00072561">
        <w:rPr>
          <w:rFonts w:ascii="Calibri" w:hAnsi="Calibri" w:cs="Calibri"/>
        </w:rPr>
        <w:t>sítí</w:t>
      </w:r>
    </w:p>
    <w:p w14:paraId="250928B8" w14:textId="51E4EEF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Bezpečnou </w:t>
      </w:r>
      <w:r w:rsidR="00072561">
        <w:rPr>
          <w:rFonts w:ascii="Calibri" w:hAnsi="Calibri" w:cs="Calibri"/>
        </w:rPr>
        <w:t>vzdálenost</w:t>
      </w:r>
      <w:r>
        <w:rPr>
          <w:rFonts w:ascii="Calibri" w:hAnsi="Calibri" w:cs="Calibri"/>
        </w:rPr>
        <w:t xml:space="preserve"> při </w:t>
      </w:r>
      <w:r w:rsidR="00072561">
        <w:rPr>
          <w:rFonts w:ascii="Calibri" w:hAnsi="Calibri" w:cs="Calibri"/>
        </w:rPr>
        <w:t>křížení</w:t>
      </w:r>
      <w:r>
        <w:rPr>
          <w:rFonts w:ascii="Calibri" w:hAnsi="Calibri" w:cs="Calibri"/>
        </w:rPr>
        <w:t xml:space="preserve"> a souběhu s </w:t>
      </w:r>
      <w:r w:rsidR="00072561">
        <w:rPr>
          <w:rFonts w:ascii="Calibri" w:hAnsi="Calibri" w:cs="Calibri"/>
        </w:rPr>
        <w:t>ostatními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podpovrchovými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vedeními</w:t>
      </w:r>
      <w:r>
        <w:rPr>
          <w:rFonts w:ascii="Calibri" w:hAnsi="Calibri" w:cs="Calibri"/>
        </w:rPr>
        <w:t xml:space="preserve">, </w:t>
      </w:r>
      <w:r w:rsidR="00072561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jsou uloženy</w:t>
      </w:r>
      <w:r w:rsidR="000725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 m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stě stavby, zajišťuje řešeni </w:t>
      </w:r>
      <w:r w:rsidR="00072561">
        <w:rPr>
          <w:rFonts w:ascii="Calibri" w:hAnsi="Calibri" w:cs="Calibri"/>
        </w:rPr>
        <w:t>dodržující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následující</w:t>
      </w:r>
      <w:r>
        <w:rPr>
          <w:rFonts w:ascii="Calibri" w:hAnsi="Calibri" w:cs="Calibri"/>
        </w:rPr>
        <w:t xml:space="preserve"> požadavky:</w:t>
      </w:r>
    </w:p>
    <w:p w14:paraId="6B6BF415" w14:textId="26F42BF8" w:rsidR="00773513" w:rsidRDefault="00072561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Zvláštní</w:t>
      </w:r>
      <w:r w:rsidR="00773513">
        <w:rPr>
          <w:rFonts w:ascii="Calibri" w:hAnsi="Calibri" w:cs="Calibri"/>
        </w:rPr>
        <w:t xml:space="preserve"> zřetel je kladen na </w:t>
      </w:r>
      <w:r>
        <w:rPr>
          <w:rFonts w:ascii="Calibri" w:hAnsi="Calibri" w:cs="Calibri"/>
        </w:rPr>
        <w:t>ochranná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pásma</w:t>
      </w:r>
      <w:r w:rsidR="00773513">
        <w:rPr>
          <w:rFonts w:ascii="Calibri" w:hAnsi="Calibri" w:cs="Calibri"/>
        </w:rPr>
        <w:t xml:space="preserve"> plynovodu, </w:t>
      </w:r>
      <w:proofErr w:type="spellStart"/>
      <w:r w:rsidR="00773513">
        <w:rPr>
          <w:rFonts w:ascii="Calibri" w:hAnsi="Calibri" w:cs="Calibri"/>
        </w:rPr>
        <w:t>kabelovodů</w:t>
      </w:r>
      <w:proofErr w:type="spellEnd"/>
      <w:r w:rsidR="00773513">
        <w:rPr>
          <w:rFonts w:ascii="Calibri" w:hAnsi="Calibri" w:cs="Calibri"/>
        </w:rPr>
        <w:t xml:space="preserve"> a kabelů:</w:t>
      </w:r>
    </w:p>
    <w:p w14:paraId="277FB048" w14:textId="70B6EE8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silových </w:t>
      </w:r>
      <w:r>
        <w:rPr>
          <w:rFonts w:ascii="Calibri" w:hAnsi="Calibri" w:cs="Calibri"/>
        </w:rPr>
        <w:t xml:space="preserve">– dle </w:t>
      </w:r>
      <w:r w:rsidR="00072561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č.458/2000 Sb., nutno při </w:t>
      </w:r>
      <w:r w:rsidR="00072561">
        <w:rPr>
          <w:rFonts w:ascii="Calibri" w:hAnsi="Calibri" w:cs="Calibri"/>
        </w:rPr>
        <w:t>křížení</w:t>
      </w:r>
      <w:r>
        <w:rPr>
          <w:rFonts w:ascii="Calibri" w:hAnsi="Calibri" w:cs="Calibri"/>
        </w:rPr>
        <w:t xml:space="preserve"> a souběhu s těmito kabely těžit zeminu ručně</w:t>
      </w:r>
    </w:p>
    <w:p w14:paraId="689A8E4C" w14:textId="1B93E2F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1,0 m na obě strany měřeno od </w:t>
      </w:r>
      <w:r w:rsidR="00072561">
        <w:rPr>
          <w:rFonts w:ascii="Calibri" w:hAnsi="Calibri" w:cs="Calibri"/>
        </w:rPr>
        <w:t>krajního</w:t>
      </w:r>
      <w:r>
        <w:rPr>
          <w:rFonts w:ascii="Calibri" w:hAnsi="Calibri" w:cs="Calibri"/>
        </w:rPr>
        <w:t xml:space="preserve"> kabelu,</w:t>
      </w:r>
    </w:p>
    <w:p w14:paraId="0C51F924" w14:textId="3E4A9EF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sdělovacích a </w:t>
      </w:r>
      <w:proofErr w:type="spellStart"/>
      <w:r>
        <w:rPr>
          <w:rFonts w:ascii="Calibri,Italic" w:hAnsi="Calibri,Italic" w:cs="Calibri,Italic"/>
          <w:i/>
          <w:iCs/>
        </w:rPr>
        <w:t>kabelovodů</w:t>
      </w:r>
      <w:proofErr w:type="spellEnd"/>
      <w:r>
        <w:rPr>
          <w:rFonts w:ascii="Calibri,Italic" w:hAnsi="Calibri,Italic" w:cs="Calibri,Italic"/>
          <w:i/>
          <w:iCs/>
        </w:rPr>
        <w:t xml:space="preserve"> </w:t>
      </w:r>
      <w:r>
        <w:rPr>
          <w:rFonts w:ascii="Calibri" w:hAnsi="Calibri" w:cs="Calibri"/>
        </w:rPr>
        <w:t xml:space="preserve">– dle odst. 3, </w:t>
      </w:r>
      <w:r>
        <w:rPr>
          <w:rFonts w:ascii="Calibri" w:hAnsi="Calibri" w:cs="Calibri" w:hint="eastAsia"/>
        </w:rPr>
        <w:t>§</w:t>
      </w:r>
      <w:r>
        <w:rPr>
          <w:rFonts w:ascii="Calibri" w:hAnsi="Calibri" w:cs="Calibri"/>
        </w:rPr>
        <w:t xml:space="preserve">92 </w:t>
      </w:r>
      <w:r w:rsidR="00072561">
        <w:rPr>
          <w:rFonts w:ascii="Calibri" w:hAnsi="Calibri" w:cs="Calibri"/>
        </w:rPr>
        <w:t>zákona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.151/2000 Sb. ur</w:t>
      </w:r>
      <w:r>
        <w:rPr>
          <w:rFonts w:ascii="Calibri" w:hAnsi="Calibri" w:cs="Calibri" w:hint="eastAsia"/>
        </w:rPr>
        <w:t>č</w:t>
      </w:r>
      <w:r>
        <w:rPr>
          <w:rFonts w:ascii="Calibri" w:hAnsi="Calibri" w:cs="Calibri"/>
        </w:rPr>
        <w:t>uje stejnou povinnost jako p</w:t>
      </w:r>
      <w:r>
        <w:rPr>
          <w:rFonts w:ascii="Calibri" w:hAnsi="Calibri" w:cs="Calibri" w:hint="eastAsia"/>
        </w:rPr>
        <w:t>ř</w:t>
      </w:r>
      <w:r>
        <w:rPr>
          <w:rFonts w:ascii="Calibri" w:hAnsi="Calibri" w:cs="Calibri"/>
        </w:rPr>
        <w:t>i</w:t>
      </w:r>
    </w:p>
    <w:p w14:paraId="3FCF9366" w14:textId="5B17EB4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>
        <w:rPr>
          <w:rFonts w:ascii="Calibri" w:hAnsi="Calibri" w:cs="Calibri" w:hint="eastAsia"/>
        </w:rPr>
        <w:t>ěž</w:t>
      </w:r>
      <w:r>
        <w:rPr>
          <w:rFonts w:ascii="Calibri" w:hAnsi="Calibri" w:cs="Calibri"/>
        </w:rPr>
        <w:t xml:space="preserve">eni v </w:t>
      </w:r>
      <w:r w:rsidR="00072561">
        <w:rPr>
          <w:rFonts w:ascii="Calibri" w:hAnsi="Calibri" w:cs="Calibri"/>
        </w:rPr>
        <w:t>předchozím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případě</w:t>
      </w:r>
      <w:r>
        <w:rPr>
          <w:rFonts w:ascii="Calibri" w:hAnsi="Calibri" w:cs="Calibri"/>
        </w:rPr>
        <w:t>. Hranice t</w:t>
      </w:r>
      <w:r>
        <w:rPr>
          <w:rFonts w:ascii="Calibri" w:hAnsi="Calibri" w:cs="Calibri" w:hint="eastAsia"/>
        </w:rPr>
        <w:t>ěž</w:t>
      </w:r>
      <w:r>
        <w:rPr>
          <w:rFonts w:ascii="Calibri" w:hAnsi="Calibri" w:cs="Calibri"/>
        </w:rPr>
        <w:t>itelnosti je v</w:t>
      </w:r>
      <w:r>
        <w:rPr>
          <w:rFonts w:ascii="Calibri" w:hAnsi="Calibri" w:cs="Calibri" w:hint="eastAsia"/>
        </w:rPr>
        <w:t>š</w:t>
      </w:r>
      <w:r>
        <w:rPr>
          <w:rFonts w:ascii="Calibri" w:hAnsi="Calibri" w:cs="Calibri"/>
        </w:rPr>
        <w:t xml:space="preserve">ak </w:t>
      </w:r>
      <w:r w:rsidR="00072561">
        <w:rPr>
          <w:rFonts w:ascii="Calibri" w:hAnsi="Calibri" w:cs="Calibri"/>
        </w:rPr>
        <w:t>rozšířena</w:t>
      </w:r>
      <w:r>
        <w:rPr>
          <w:rFonts w:ascii="Calibri" w:hAnsi="Calibri" w:cs="Calibri"/>
        </w:rPr>
        <w:t xml:space="preserve"> na 1,5 m na ob</w:t>
      </w:r>
      <w:r>
        <w:rPr>
          <w:rFonts w:ascii="Calibri" w:hAnsi="Calibri" w:cs="Calibri" w:hint="eastAsia"/>
        </w:rPr>
        <w:t>ě</w:t>
      </w:r>
      <w:r>
        <w:rPr>
          <w:rFonts w:ascii="Calibri" w:hAnsi="Calibri" w:cs="Calibri"/>
        </w:rPr>
        <w:t xml:space="preserve"> strany,</w:t>
      </w:r>
    </w:p>
    <w:p w14:paraId="1956882C" w14:textId="2950E21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plynovodů STL, NTL </w:t>
      </w:r>
      <w:r>
        <w:rPr>
          <w:rFonts w:ascii="Calibri" w:hAnsi="Calibri" w:cs="Calibri"/>
        </w:rPr>
        <w:t xml:space="preserve">– dle </w:t>
      </w:r>
      <w:proofErr w:type="spellStart"/>
      <w:r>
        <w:rPr>
          <w:rFonts w:ascii="Calibri" w:hAnsi="Calibri" w:cs="Calibri"/>
        </w:rPr>
        <w:t>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>k.č</w:t>
      </w:r>
      <w:proofErr w:type="spellEnd"/>
      <w:r>
        <w:rPr>
          <w:rFonts w:ascii="Calibri" w:hAnsi="Calibri" w:cs="Calibri"/>
        </w:rPr>
        <w:t xml:space="preserve">. 458/2000 Sb. s OP 1,0 m na každou stranu s </w:t>
      </w:r>
      <w:r w:rsidR="00072561">
        <w:rPr>
          <w:rFonts w:ascii="Calibri" w:hAnsi="Calibri" w:cs="Calibri"/>
        </w:rPr>
        <w:t>výkopem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ručním</w:t>
      </w:r>
      <w:r>
        <w:rPr>
          <w:rFonts w:ascii="Calibri" w:hAnsi="Calibri" w:cs="Calibri"/>
        </w:rPr>
        <w:t xml:space="preserve"> 1,5 m na</w:t>
      </w:r>
    </w:p>
    <w:p w14:paraId="27B2CAD7" w14:textId="32A60E6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každou stranu od osy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,</w:t>
      </w:r>
    </w:p>
    <w:p w14:paraId="111C5F31" w14:textId="3C77ED0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plynovodů VTL </w:t>
      </w:r>
      <w:r>
        <w:rPr>
          <w:rFonts w:ascii="Calibri" w:hAnsi="Calibri" w:cs="Calibri"/>
        </w:rPr>
        <w:t xml:space="preserve">– dle </w:t>
      </w:r>
      <w:proofErr w:type="spellStart"/>
      <w:r>
        <w:rPr>
          <w:rFonts w:ascii="Calibri" w:hAnsi="Calibri" w:cs="Calibri"/>
        </w:rPr>
        <w:t>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>k.č</w:t>
      </w:r>
      <w:proofErr w:type="spellEnd"/>
      <w:r>
        <w:rPr>
          <w:rFonts w:ascii="Calibri" w:hAnsi="Calibri" w:cs="Calibri"/>
        </w:rPr>
        <w:t xml:space="preserve">. 458/2000 Sb. s OP 4,0 m na každou stranu s </w:t>
      </w:r>
      <w:r w:rsidR="00072561">
        <w:rPr>
          <w:rFonts w:ascii="Calibri" w:hAnsi="Calibri" w:cs="Calibri"/>
        </w:rPr>
        <w:t>výkopem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ručním</w:t>
      </w:r>
      <w:r>
        <w:rPr>
          <w:rFonts w:ascii="Calibri" w:hAnsi="Calibri" w:cs="Calibri"/>
        </w:rPr>
        <w:t xml:space="preserve"> 5,0 m na</w:t>
      </w:r>
    </w:p>
    <w:p w14:paraId="087CA06A" w14:textId="478D6FA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každou stranu od osy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,</w:t>
      </w:r>
    </w:p>
    <w:p w14:paraId="3022AC2B" w14:textId="68EDE59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teplovodů </w:t>
      </w:r>
      <w:r>
        <w:rPr>
          <w:rFonts w:ascii="Calibri" w:hAnsi="Calibri" w:cs="Calibri"/>
        </w:rPr>
        <w:t xml:space="preserve">– dle </w:t>
      </w:r>
      <w:proofErr w:type="spellStart"/>
      <w:r>
        <w:rPr>
          <w:rFonts w:ascii="Calibri" w:hAnsi="Calibri" w:cs="Calibri"/>
        </w:rPr>
        <w:t>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>k.č</w:t>
      </w:r>
      <w:proofErr w:type="spellEnd"/>
      <w:r>
        <w:rPr>
          <w:rFonts w:ascii="Calibri" w:hAnsi="Calibri" w:cs="Calibri"/>
        </w:rPr>
        <w:t xml:space="preserve">. 458/2000 Sb. s OP 2,5 m na každou stranu s </w:t>
      </w:r>
      <w:r w:rsidR="00072561">
        <w:rPr>
          <w:rFonts w:ascii="Calibri" w:hAnsi="Calibri" w:cs="Calibri"/>
        </w:rPr>
        <w:t>výkopem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ručním</w:t>
      </w:r>
      <w:r>
        <w:rPr>
          <w:rFonts w:ascii="Calibri" w:hAnsi="Calibri" w:cs="Calibri"/>
        </w:rPr>
        <w:t xml:space="preserve"> na každou stranu</w:t>
      </w:r>
    </w:p>
    <w:p w14:paraId="3D33C729" w14:textId="3674C12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od osy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>,</w:t>
      </w:r>
    </w:p>
    <w:p w14:paraId="066C4C0F" w14:textId="1A41BDF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Italic" w:hAnsi="Calibri,Italic" w:cs="Calibri,Italic"/>
          <w:i/>
          <w:iCs/>
        </w:rPr>
        <w:t xml:space="preserve">vodovodů a kanalizací – </w:t>
      </w:r>
      <w:r>
        <w:rPr>
          <w:rFonts w:ascii="Calibri" w:hAnsi="Calibri" w:cs="Calibri"/>
        </w:rPr>
        <w:t>dle z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k. č. 274/2001 Sb. lze v OP (1,5 m u </w:t>
      </w:r>
      <w:r w:rsidR="00072561">
        <w:rPr>
          <w:rFonts w:ascii="Calibri" w:hAnsi="Calibri" w:cs="Calibri"/>
        </w:rPr>
        <w:t>potrubí</w:t>
      </w:r>
      <w:r>
        <w:rPr>
          <w:rFonts w:ascii="Calibri" w:hAnsi="Calibri" w:cs="Calibri"/>
        </w:rPr>
        <w:t xml:space="preserve"> do DN 500; 2,5 m u </w:t>
      </w:r>
      <w:r w:rsidR="00072561">
        <w:rPr>
          <w:rFonts w:ascii="Calibri" w:hAnsi="Calibri" w:cs="Calibri"/>
        </w:rPr>
        <w:t>potrubí</w:t>
      </w:r>
    </w:p>
    <w:p w14:paraId="03AE9EF7" w14:textId="2D7ED80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nad DN 500) </w:t>
      </w:r>
      <w:r w:rsidR="00072561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zemn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pr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ce jen se souhlasem </w:t>
      </w:r>
      <w:r w:rsidR="00072561">
        <w:rPr>
          <w:rFonts w:ascii="Calibri" w:hAnsi="Calibri" w:cs="Calibri"/>
        </w:rPr>
        <w:t>správce</w:t>
      </w:r>
      <w:r>
        <w:rPr>
          <w:rFonts w:ascii="Calibri" w:hAnsi="Calibri" w:cs="Calibri"/>
        </w:rPr>
        <w:t>.</w:t>
      </w:r>
    </w:p>
    <w:p w14:paraId="5D151018" w14:textId="524EC582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 </w:t>
      </w:r>
      <w:r w:rsidR="00072561">
        <w:rPr>
          <w:rFonts w:ascii="Calibri" w:hAnsi="Calibri" w:cs="Calibri"/>
        </w:rPr>
        <w:t>zahájením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zemních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je nutno spolu se </w:t>
      </w:r>
      <w:r w:rsidR="00072561">
        <w:rPr>
          <w:rFonts w:ascii="Calibri" w:hAnsi="Calibri" w:cs="Calibri"/>
        </w:rPr>
        <w:t>správci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vytyčit všechna </w:t>
      </w:r>
      <w:proofErr w:type="spellStart"/>
      <w:r>
        <w:rPr>
          <w:rFonts w:ascii="Calibri" w:hAnsi="Calibri" w:cs="Calibri"/>
        </w:rPr>
        <w:t>podulični</w:t>
      </w:r>
      <w:proofErr w:type="spellEnd"/>
    </w:p>
    <w:p w14:paraId="0C174290" w14:textId="3F927C3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veden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a s polohou </w:t>
      </w:r>
      <w:r w:rsidR="00072561">
        <w:rPr>
          <w:rFonts w:ascii="Calibri" w:hAnsi="Calibri" w:cs="Calibri"/>
        </w:rPr>
        <w:t>seznámit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pracovníky</w:t>
      </w:r>
      <w:r>
        <w:rPr>
          <w:rFonts w:ascii="Calibri" w:hAnsi="Calibri" w:cs="Calibri"/>
        </w:rPr>
        <w:t xml:space="preserve">, </w:t>
      </w:r>
      <w:r w:rsidR="00072561">
        <w:rPr>
          <w:rFonts w:ascii="Calibri" w:hAnsi="Calibri" w:cs="Calibri"/>
        </w:rPr>
        <w:t>kteří</w:t>
      </w:r>
      <w:r>
        <w:rPr>
          <w:rFonts w:ascii="Calibri" w:hAnsi="Calibri" w:cs="Calibri"/>
        </w:rPr>
        <w:t xml:space="preserve"> budou </w:t>
      </w:r>
      <w:r w:rsidR="00072561">
        <w:rPr>
          <w:rFonts w:ascii="Calibri" w:hAnsi="Calibri" w:cs="Calibri"/>
        </w:rPr>
        <w:t>provádět</w:t>
      </w:r>
      <w:r>
        <w:rPr>
          <w:rFonts w:ascii="Calibri" w:hAnsi="Calibri" w:cs="Calibri"/>
        </w:rPr>
        <w:t xml:space="preserve"> zemn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pr</w:t>
      </w:r>
      <w:r w:rsidR="00072561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ce a upozornit je na </w:t>
      </w:r>
      <w:r w:rsidR="00072561">
        <w:rPr>
          <w:rFonts w:ascii="Calibri" w:hAnsi="Calibri" w:cs="Calibri"/>
        </w:rPr>
        <w:t>možné</w:t>
      </w:r>
    </w:p>
    <w:p w14:paraId="7361399E" w14:textId="71DC8F9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odchylky.</w:t>
      </w:r>
    </w:p>
    <w:p w14:paraId="73EC6226" w14:textId="307A009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dobu stavby kabely, </w:t>
      </w:r>
      <w:r w:rsidR="00072561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se </w:t>
      </w:r>
      <w:r w:rsidR="00072561">
        <w:rPr>
          <w:rFonts w:ascii="Calibri" w:hAnsi="Calibri" w:cs="Calibri"/>
        </w:rPr>
        <w:t>kříži</w:t>
      </w:r>
      <w:r>
        <w:rPr>
          <w:rFonts w:ascii="Calibri" w:hAnsi="Calibri" w:cs="Calibri"/>
        </w:rPr>
        <w:t xml:space="preserve"> s trasou nebo jsou v tak </w:t>
      </w:r>
      <w:r w:rsidR="00072561">
        <w:rPr>
          <w:rFonts w:ascii="Calibri" w:hAnsi="Calibri" w:cs="Calibri"/>
        </w:rPr>
        <w:t>blízkém</w:t>
      </w:r>
      <w:r>
        <w:rPr>
          <w:rFonts w:ascii="Calibri" w:hAnsi="Calibri" w:cs="Calibri"/>
        </w:rPr>
        <w:t xml:space="preserve"> souběhu, že jsou při hloubeni</w:t>
      </w:r>
    </w:p>
    <w:p w14:paraId="4E7E4078" w14:textId="24EA7F7C" w:rsidR="00773513" w:rsidRDefault="00072561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rýhy</w:t>
      </w:r>
      <w:r w:rsidR="00773513">
        <w:rPr>
          <w:rFonts w:ascii="Calibri" w:hAnsi="Calibri" w:cs="Calibri"/>
        </w:rPr>
        <w:t xml:space="preserve"> obnaženy, vyvěsit a uložit do </w:t>
      </w:r>
      <w:r>
        <w:rPr>
          <w:rFonts w:ascii="Calibri" w:hAnsi="Calibri" w:cs="Calibri"/>
        </w:rPr>
        <w:t>dřevěných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korýtek</w:t>
      </w:r>
      <w:r w:rsidR="00773513">
        <w:rPr>
          <w:rFonts w:ascii="Calibri" w:hAnsi="Calibri" w:cs="Calibri"/>
        </w:rPr>
        <w:t xml:space="preserve">. S kabely o </w:t>
      </w:r>
      <w:proofErr w:type="gramStart"/>
      <w:r w:rsidR="00773513">
        <w:rPr>
          <w:rFonts w:ascii="Calibri" w:hAnsi="Calibri" w:cs="Calibri"/>
        </w:rPr>
        <w:t>napěti</w:t>
      </w:r>
      <w:proofErr w:type="gramEnd"/>
      <w:r w:rsidR="00773513">
        <w:rPr>
          <w:rFonts w:ascii="Calibri" w:hAnsi="Calibri" w:cs="Calibri"/>
        </w:rPr>
        <w:t xml:space="preserve"> 22 </w:t>
      </w:r>
      <w:proofErr w:type="spellStart"/>
      <w:r w:rsidR="00773513">
        <w:rPr>
          <w:rFonts w:ascii="Calibri" w:hAnsi="Calibri" w:cs="Calibri"/>
        </w:rPr>
        <w:t>kV</w:t>
      </w:r>
      <w:proofErr w:type="spellEnd"/>
      <w:r w:rsidR="00773513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napětím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vyšším</w:t>
      </w:r>
      <w:r w:rsidR="00773513">
        <w:rPr>
          <w:rFonts w:ascii="Calibri" w:hAnsi="Calibri" w:cs="Calibri"/>
        </w:rPr>
        <w:t xml:space="preserve"> je</w:t>
      </w:r>
    </w:p>
    <w:p w14:paraId="3A0A724E" w14:textId="7867476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možno manipulovat pouze po jejich vypnuti ze </w:t>
      </w:r>
      <w:r w:rsidR="00072561">
        <w:rPr>
          <w:rFonts w:ascii="Calibri" w:hAnsi="Calibri" w:cs="Calibri"/>
        </w:rPr>
        <w:t>sítě</w:t>
      </w:r>
      <w:r>
        <w:rPr>
          <w:rFonts w:ascii="Calibri" w:hAnsi="Calibri" w:cs="Calibri"/>
        </w:rPr>
        <w:t xml:space="preserve">. Při </w:t>
      </w:r>
      <w:r w:rsidR="00072561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záhozu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rýhy</w:t>
      </w:r>
      <w:r>
        <w:rPr>
          <w:rFonts w:ascii="Calibri" w:hAnsi="Calibri" w:cs="Calibri"/>
        </w:rPr>
        <w:t xml:space="preserve"> uložit všechny </w:t>
      </w:r>
      <w:r w:rsidR="00072561">
        <w:rPr>
          <w:rFonts w:ascii="Calibri" w:hAnsi="Calibri" w:cs="Calibri"/>
        </w:rPr>
        <w:t xml:space="preserve">obnažené </w:t>
      </w:r>
      <w:r>
        <w:rPr>
          <w:rFonts w:ascii="Calibri" w:hAnsi="Calibri" w:cs="Calibri"/>
        </w:rPr>
        <w:t xml:space="preserve">kabely do </w:t>
      </w:r>
      <w:r w:rsidR="00072561">
        <w:rPr>
          <w:rFonts w:ascii="Calibri" w:hAnsi="Calibri" w:cs="Calibri"/>
        </w:rPr>
        <w:t>betonových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korýtek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přesahujících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rýhu</w:t>
      </w:r>
      <w:r>
        <w:rPr>
          <w:rFonts w:ascii="Calibri" w:hAnsi="Calibri" w:cs="Calibri"/>
        </w:rPr>
        <w:t xml:space="preserve"> na každou stranu min. o 0,5 m. </w:t>
      </w:r>
      <w:r w:rsidR="00072561">
        <w:rPr>
          <w:rFonts w:ascii="Calibri" w:hAnsi="Calibri" w:cs="Calibri"/>
        </w:rPr>
        <w:t>Ochranné</w:t>
      </w:r>
      <w:r>
        <w:rPr>
          <w:rFonts w:ascii="Calibri" w:hAnsi="Calibri" w:cs="Calibri"/>
        </w:rPr>
        <w:t xml:space="preserve"> trubky</w:t>
      </w:r>
      <w:r w:rsidR="0007256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kabelů p</w:t>
      </w:r>
      <w:r w:rsidR="00072561">
        <w:rPr>
          <w:rFonts w:ascii="Calibri" w:hAnsi="Calibri" w:cs="Calibri"/>
        </w:rPr>
        <w:t>oškozené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výstavbou</w:t>
      </w:r>
      <w:r>
        <w:rPr>
          <w:rFonts w:ascii="Calibri" w:hAnsi="Calibri" w:cs="Calibri"/>
        </w:rPr>
        <w:t xml:space="preserve"> je </w:t>
      </w:r>
      <w:r w:rsidR="00072561">
        <w:rPr>
          <w:rFonts w:ascii="Calibri" w:hAnsi="Calibri" w:cs="Calibri"/>
        </w:rPr>
        <w:t>nutné</w:t>
      </w:r>
      <w:r>
        <w:rPr>
          <w:rFonts w:ascii="Calibri" w:hAnsi="Calibri" w:cs="Calibri"/>
        </w:rPr>
        <w:t xml:space="preserve"> opravit a zajistit jejich průchodnost.</w:t>
      </w:r>
    </w:p>
    <w:p w14:paraId="3DCFEBB5" w14:textId="05D5919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zjištěni </w:t>
      </w:r>
      <w:r w:rsidR="00072561">
        <w:rPr>
          <w:rFonts w:ascii="Calibri" w:hAnsi="Calibri" w:cs="Calibri"/>
        </w:rPr>
        <w:t>přesného</w:t>
      </w:r>
      <w:r>
        <w:rPr>
          <w:rFonts w:ascii="Calibri" w:hAnsi="Calibri" w:cs="Calibri"/>
        </w:rPr>
        <w:t xml:space="preserve"> veden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stávajících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inženýrských</w:t>
      </w:r>
      <w:r>
        <w:rPr>
          <w:rFonts w:ascii="Calibri" w:hAnsi="Calibri" w:cs="Calibri"/>
        </w:rPr>
        <w:t xml:space="preserve"> </w:t>
      </w:r>
      <w:r w:rsidR="00072561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(např. v </w:t>
      </w:r>
      <w:r w:rsidR="00072561">
        <w:rPr>
          <w:rFonts w:ascii="Calibri" w:hAnsi="Calibri" w:cs="Calibri"/>
        </w:rPr>
        <w:t>místech</w:t>
      </w:r>
      <w:r>
        <w:rPr>
          <w:rFonts w:ascii="Calibri" w:hAnsi="Calibri" w:cs="Calibri"/>
        </w:rPr>
        <w:t xml:space="preserve"> napojen</w:t>
      </w:r>
      <w:r w:rsidR="00072561">
        <w:rPr>
          <w:rFonts w:ascii="Calibri" w:hAnsi="Calibri" w:cs="Calibri"/>
        </w:rPr>
        <w:t>í</w:t>
      </w:r>
      <w:r>
        <w:rPr>
          <w:rFonts w:ascii="Calibri" w:hAnsi="Calibri" w:cs="Calibri"/>
        </w:rPr>
        <w:t>) se ručně vykopou</w:t>
      </w:r>
    </w:p>
    <w:p w14:paraId="6C9262A2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sondy.</w:t>
      </w:r>
    </w:p>
    <w:p w14:paraId="5D072E69" w14:textId="77777777" w:rsidR="000A6BBD" w:rsidRDefault="000A6BBD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6DEBF90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Bezpečnost a ochrana zdraví při práci</w:t>
      </w:r>
    </w:p>
    <w:p w14:paraId="6A67C190" w14:textId="3A3FE72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</w:t>
      </w:r>
      <w:r w:rsidR="00E93D02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prováděné</w:t>
      </w:r>
      <w:r>
        <w:rPr>
          <w:rFonts w:ascii="Calibri" w:hAnsi="Calibri" w:cs="Calibri"/>
        </w:rPr>
        <w:t xml:space="preserve"> v </w:t>
      </w:r>
      <w:r w:rsidR="00E93D02"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pracovních</w:t>
      </w:r>
      <w:r>
        <w:rPr>
          <w:rFonts w:ascii="Calibri" w:hAnsi="Calibri" w:cs="Calibri"/>
        </w:rPr>
        <w:t xml:space="preserve"> </w:t>
      </w:r>
      <w:r w:rsidR="00E93D02">
        <w:rPr>
          <w:rFonts w:ascii="Calibri" w:hAnsi="Calibri" w:cs="Calibri"/>
        </w:rPr>
        <w:t>úkonů</w:t>
      </w:r>
      <w:r>
        <w:rPr>
          <w:rFonts w:ascii="Calibri" w:hAnsi="Calibri" w:cs="Calibri"/>
        </w:rPr>
        <w:t xml:space="preserve"> budou </w:t>
      </w:r>
      <w:r w:rsidR="00E93D02">
        <w:rPr>
          <w:rFonts w:ascii="Calibri" w:hAnsi="Calibri" w:cs="Calibri"/>
        </w:rPr>
        <w:t>vypracovaný</w:t>
      </w:r>
      <w:r>
        <w:rPr>
          <w:rFonts w:ascii="Calibri" w:hAnsi="Calibri" w:cs="Calibri"/>
        </w:rPr>
        <w:t xml:space="preserve"> dodavatelem</w:t>
      </w:r>
    </w:p>
    <w:p w14:paraId="2979B1BE" w14:textId="4420CD1D" w:rsidR="00773513" w:rsidRDefault="00E93D02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technologické</w:t>
      </w:r>
      <w:r w:rsidR="00773513">
        <w:rPr>
          <w:rFonts w:ascii="Calibri" w:hAnsi="Calibri" w:cs="Calibri"/>
        </w:rPr>
        <w:t xml:space="preserve"> předpisy, </w:t>
      </w:r>
      <w:r>
        <w:rPr>
          <w:rFonts w:ascii="Calibri" w:hAnsi="Calibri" w:cs="Calibri"/>
        </w:rPr>
        <w:t>které</w:t>
      </w:r>
      <w:r w:rsidR="00773513">
        <w:rPr>
          <w:rFonts w:ascii="Calibri" w:hAnsi="Calibri" w:cs="Calibri"/>
        </w:rPr>
        <w:t xml:space="preserve"> budou v souladu s </w:t>
      </w:r>
      <w:r>
        <w:rPr>
          <w:rFonts w:ascii="Calibri" w:hAnsi="Calibri" w:cs="Calibri"/>
        </w:rPr>
        <w:t>příslušnými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vyhláškami</w:t>
      </w:r>
      <w:r w:rsidR="00773513">
        <w:rPr>
          <w:rFonts w:ascii="Calibri" w:hAnsi="Calibri" w:cs="Calibri"/>
        </w:rPr>
        <w:t>, normami a předpisy o</w:t>
      </w:r>
    </w:p>
    <w:p w14:paraId="3CA4863D" w14:textId="51B4C87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bezpečnosti </w:t>
      </w:r>
      <w:r w:rsidR="00E93D02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. S těmito předpisy budou pracovnici prokazatelně </w:t>
      </w:r>
      <w:r w:rsidR="00E93D02">
        <w:rPr>
          <w:rFonts w:ascii="Calibri" w:hAnsi="Calibri" w:cs="Calibri"/>
        </w:rPr>
        <w:t>seznámeni</w:t>
      </w:r>
      <w:r>
        <w:rPr>
          <w:rFonts w:ascii="Calibri" w:hAnsi="Calibri" w:cs="Calibri"/>
        </w:rPr>
        <w:t xml:space="preserve"> s </w:t>
      </w:r>
      <w:r w:rsidR="005F5B4F">
        <w:rPr>
          <w:rFonts w:ascii="Calibri" w:hAnsi="Calibri" w:cs="Calibri"/>
        </w:rPr>
        <w:t>tím</w:t>
      </w:r>
      <w:r>
        <w:rPr>
          <w:rFonts w:ascii="Calibri" w:hAnsi="Calibri" w:cs="Calibri"/>
        </w:rPr>
        <w:t>, že jejich</w:t>
      </w:r>
    </w:p>
    <w:p w14:paraId="0EBE9F31" w14:textId="095E773B" w:rsidR="00773513" w:rsidRDefault="005F5B4F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dodržovaní</w:t>
      </w:r>
      <w:r w:rsidR="00773513">
        <w:rPr>
          <w:rFonts w:ascii="Calibri" w:hAnsi="Calibri" w:cs="Calibri"/>
        </w:rPr>
        <w:t xml:space="preserve"> garantuje </w:t>
      </w:r>
      <w:r>
        <w:rPr>
          <w:rFonts w:ascii="Calibri" w:hAnsi="Calibri" w:cs="Calibri"/>
        </w:rPr>
        <w:t>stavbyvedoucí</w:t>
      </w:r>
      <w:r w:rsidR="00773513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Zejména</w:t>
      </w:r>
      <w:r w:rsidR="00773513">
        <w:rPr>
          <w:rFonts w:ascii="Calibri" w:hAnsi="Calibri" w:cs="Calibri"/>
        </w:rPr>
        <w:t xml:space="preserve"> budou dodrženy </w:t>
      </w:r>
      <w:r>
        <w:rPr>
          <w:rFonts w:ascii="Calibri" w:hAnsi="Calibri" w:cs="Calibri"/>
        </w:rPr>
        <w:t>vyhlášky</w:t>
      </w:r>
      <w:r w:rsidR="00773513">
        <w:rPr>
          <w:rFonts w:ascii="Calibri" w:hAnsi="Calibri" w:cs="Calibri"/>
        </w:rPr>
        <w:t xml:space="preserve"> ČUBP a ČBU č. 324/90 Sb. z</w:t>
      </w:r>
    </w:p>
    <w:p w14:paraId="41EDC3C9" w14:textId="0ADB675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30.7.1990, ČSN 733050 Zemni </w:t>
      </w:r>
      <w:r w:rsidR="005F5B4F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, ČSN 343108 </w:t>
      </w:r>
      <w:r w:rsidR="005F5B4F">
        <w:rPr>
          <w:rFonts w:ascii="Calibri" w:hAnsi="Calibri" w:cs="Calibri"/>
        </w:rPr>
        <w:t>Bezpečnostní</w:t>
      </w:r>
      <w:r>
        <w:rPr>
          <w:rFonts w:ascii="Calibri" w:hAnsi="Calibri" w:cs="Calibri"/>
        </w:rPr>
        <w:t xml:space="preserve"> předpisy o </w:t>
      </w:r>
      <w:r w:rsidR="005F5B4F">
        <w:rPr>
          <w:rFonts w:ascii="Calibri" w:hAnsi="Calibri" w:cs="Calibri"/>
        </w:rPr>
        <w:t>zacházeni</w:t>
      </w:r>
      <w:r>
        <w:rPr>
          <w:rFonts w:ascii="Calibri" w:hAnsi="Calibri" w:cs="Calibri"/>
        </w:rPr>
        <w:t xml:space="preserve"> s </w:t>
      </w:r>
      <w:r w:rsidR="005F5B4F">
        <w:rPr>
          <w:rFonts w:ascii="Calibri" w:hAnsi="Calibri" w:cs="Calibri"/>
        </w:rPr>
        <w:t>elektrickými</w:t>
      </w:r>
    </w:p>
    <w:p w14:paraId="264D04EE" w14:textId="5889A2C1" w:rsidR="00773513" w:rsidRDefault="005F5B4F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zařízeními</w:t>
      </w:r>
      <w:r w:rsidR="00773513">
        <w:rPr>
          <w:rFonts w:ascii="Calibri" w:hAnsi="Calibri" w:cs="Calibri"/>
        </w:rPr>
        <w:t xml:space="preserve"> osobami bez </w:t>
      </w:r>
      <w:r>
        <w:rPr>
          <w:rFonts w:ascii="Calibri" w:hAnsi="Calibri" w:cs="Calibri"/>
        </w:rPr>
        <w:t>elektrotechnické</w:t>
      </w:r>
      <w:r w:rsidR="00773513">
        <w:rPr>
          <w:rFonts w:ascii="Calibri" w:hAnsi="Calibri" w:cs="Calibri"/>
        </w:rPr>
        <w:t xml:space="preserve"> kvalifikace, ČN 341108 při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elektrickým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vedením</w:t>
      </w:r>
      <w:r w:rsidR="00773513">
        <w:rPr>
          <w:rFonts w:ascii="Calibri" w:hAnsi="Calibri" w:cs="Calibri"/>
        </w:rPr>
        <w:t xml:space="preserve"> v</w:t>
      </w:r>
      <w:r>
        <w:rPr>
          <w:rFonts w:ascii="Calibri" w:hAnsi="Calibri" w:cs="Calibri"/>
        </w:rPr>
        <w:t> </w:t>
      </w:r>
      <w:r w:rsidR="00773513">
        <w:rPr>
          <w:rFonts w:ascii="Calibri" w:hAnsi="Calibri" w:cs="Calibri"/>
        </w:rPr>
        <w:t>zemi</w:t>
      </w:r>
      <w:r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>další</w:t>
      </w:r>
      <w:r w:rsidR="00773513">
        <w:rPr>
          <w:rFonts w:ascii="Calibri" w:hAnsi="Calibri" w:cs="Calibri"/>
        </w:rPr>
        <w:t xml:space="preserve"> předpisy.</w:t>
      </w:r>
    </w:p>
    <w:p w14:paraId="73C2DE99" w14:textId="72076B8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Všechny časti stavby byly navrženy v souladu s předpisy </w:t>
      </w:r>
      <w:r w:rsidR="0057078E">
        <w:rPr>
          <w:rFonts w:ascii="Calibri" w:hAnsi="Calibri" w:cs="Calibri"/>
        </w:rPr>
        <w:t>platnými</w:t>
      </w:r>
      <w:r>
        <w:rPr>
          <w:rFonts w:ascii="Calibri" w:hAnsi="Calibri" w:cs="Calibri"/>
        </w:rPr>
        <w:t xml:space="preserve"> v </w:t>
      </w:r>
      <w:proofErr w:type="spellStart"/>
      <w:r>
        <w:rPr>
          <w:rFonts w:ascii="Calibri" w:hAnsi="Calibri" w:cs="Calibri"/>
        </w:rPr>
        <w:t>Česke</w:t>
      </w:r>
      <w:proofErr w:type="spellEnd"/>
      <w:r>
        <w:rPr>
          <w:rFonts w:ascii="Calibri" w:hAnsi="Calibri" w:cs="Calibri"/>
        </w:rPr>
        <w:t xml:space="preserve"> republice. </w:t>
      </w:r>
      <w:r w:rsidR="0057078E">
        <w:rPr>
          <w:rFonts w:ascii="Calibri" w:hAnsi="Calibri" w:cs="Calibri"/>
        </w:rPr>
        <w:t>Veškeré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stavební</w:t>
      </w:r>
    </w:p>
    <w:p w14:paraId="15E28002" w14:textId="51EC5EE5" w:rsidR="00773513" w:rsidRDefault="0057078E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 xml:space="preserve"> budou </w:t>
      </w:r>
      <w:r>
        <w:rPr>
          <w:rFonts w:ascii="Calibri" w:hAnsi="Calibri" w:cs="Calibri"/>
        </w:rPr>
        <w:t>prováděny</w:t>
      </w:r>
      <w:r w:rsidR="00773513">
        <w:rPr>
          <w:rFonts w:ascii="Calibri" w:hAnsi="Calibri" w:cs="Calibri"/>
        </w:rPr>
        <w:t xml:space="preserve"> odbornou firmou k teto činnosti způsobilou. Vzhledem k </w:t>
      </w:r>
      <w:r>
        <w:rPr>
          <w:rFonts w:ascii="Calibri" w:hAnsi="Calibri" w:cs="Calibri"/>
        </w:rPr>
        <w:t>provádění</w:t>
      </w:r>
      <w:r w:rsidR="00773513">
        <w:rPr>
          <w:rFonts w:ascii="Calibri" w:hAnsi="Calibri" w:cs="Calibri"/>
        </w:rPr>
        <w:t xml:space="preserve"> stavby je</w:t>
      </w:r>
    </w:p>
    <w:p w14:paraId="2D5579E9" w14:textId="53CF6474" w:rsidR="00773513" w:rsidRDefault="0057078E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nutné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dbát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především</w:t>
      </w:r>
      <w:r w:rsidR="00773513">
        <w:rPr>
          <w:rFonts w:ascii="Calibri" w:hAnsi="Calibri" w:cs="Calibri"/>
        </w:rPr>
        <w:t xml:space="preserve"> na ustanoven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proofErr w:type="spellStart"/>
      <w:r w:rsidR="00773513">
        <w:rPr>
          <w:rFonts w:ascii="Calibri" w:hAnsi="Calibri" w:cs="Calibri"/>
        </w:rPr>
        <w:t>p</w:t>
      </w:r>
      <w:r>
        <w:rPr>
          <w:rFonts w:ascii="Calibri" w:hAnsi="Calibri" w:cs="Calibri"/>
        </w:rPr>
        <w:t>příslušných</w:t>
      </w:r>
      <w:proofErr w:type="spellEnd"/>
      <w:r w:rsidR="00773513">
        <w:rPr>
          <w:rFonts w:ascii="Calibri" w:hAnsi="Calibri" w:cs="Calibri"/>
        </w:rPr>
        <w:t xml:space="preserve"> předpisů </w:t>
      </w:r>
      <w:r>
        <w:rPr>
          <w:rFonts w:ascii="Calibri" w:hAnsi="Calibri" w:cs="Calibri"/>
        </w:rPr>
        <w:t>tykajících</w:t>
      </w:r>
      <w:r w:rsidR="00773513">
        <w:rPr>
          <w:rFonts w:ascii="Calibri" w:hAnsi="Calibri" w:cs="Calibri"/>
        </w:rPr>
        <w:t xml:space="preserve"> se hluku na </w:t>
      </w:r>
      <w:r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>,</w:t>
      </w:r>
    </w:p>
    <w:p w14:paraId="094DDAE4" w14:textId="68AB852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prašnosti, zajištěni vstupu na stavbu apod. Pro </w:t>
      </w:r>
      <w:r w:rsidR="0057078E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prováděné</w:t>
      </w:r>
      <w:r>
        <w:rPr>
          <w:rFonts w:ascii="Calibri" w:hAnsi="Calibri" w:cs="Calibri"/>
        </w:rPr>
        <w:t xml:space="preserve"> v </w:t>
      </w:r>
      <w:r w:rsidR="0057078E"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>pracovních</w:t>
      </w:r>
      <w:r>
        <w:rPr>
          <w:rFonts w:ascii="Calibri" w:hAnsi="Calibri" w:cs="Calibri"/>
        </w:rPr>
        <w:t xml:space="preserve"> </w:t>
      </w:r>
      <w:r w:rsidR="0057078E">
        <w:rPr>
          <w:rFonts w:ascii="Calibri" w:hAnsi="Calibri" w:cs="Calibri"/>
        </w:rPr>
        <w:t xml:space="preserve">úkonů </w:t>
      </w:r>
      <w:r>
        <w:rPr>
          <w:rFonts w:ascii="Calibri" w:hAnsi="Calibri" w:cs="Calibri"/>
        </w:rPr>
        <w:t>budou vypracov</w:t>
      </w:r>
      <w:r w:rsidR="005C1D40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ny dodavatelem </w:t>
      </w:r>
      <w:r w:rsidR="005C1D40">
        <w:rPr>
          <w:rFonts w:ascii="Calibri" w:hAnsi="Calibri" w:cs="Calibri"/>
        </w:rPr>
        <w:t>technologické</w:t>
      </w:r>
      <w:r>
        <w:rPr>
          <w:rFonts w:ascii="Calibri" w:hAnsi="Calibri" w:cs="Calibri"/>
        </w:rPr>
        <w:t xml:space="preserve"> předpisy, </w:t>
      </w:r>
      <w:r w:rsidR="005C1D40">
        <w:rPr>
          <w:rFonts w:ascii="Calibri" w:hAnsi="Calibri" w:cs="Calibri"/>
        </w:rPr>
        <w:t>které</w:t>
      </w:r>
      <w:r>
        <w:rPr>
          <w:rFonts w:ascii="Calibri" w:hAnsi="Calibri" w:cs="Calibri"/>
        </w:rPr>
        <w:t xml:space="preserve"> budou v souladu s </w:t>
      </w:r>
      <w:r w:rsidR="005C1D40">
        <w:rPr>
          <w:rFonts w:ascii="Calibri" w:hAnsi="Calibri" w:cs="Calibri"/>
        </w:rPr>
        <w:t>příslušnými</w:t>
      </w:r>
    </w:p>
    <w:p w14:paraId="5D703A27" w14:textId="47394815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vyhláškami</w:t>
      </w:r>
      <w:r w:rsidR="00773513">
        <w:rPr>
          <w:rFonts w:ascii="Calibri" w:hAnsi="Calibri" w:cs="Calibri"/>
        </w:rPr>
        <w:t xml:space="preserve">, normami a předpisy o bezpečnosti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 S těmito předpisy budou pracovnici prokazatelně</w:t>
      </w:r>
      <w:r>
        <w:rPr>
          <w:rFonts w:ascii="Calibri" w:hAnsi="Calibri" w:cs="Calibri"/>
        </w:rPr>
        <w:t xml:space="preserve"> seznámeni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tím</w:t>
      </w:r>
      <w:r w:rsidR="00773513">
        <w:rPr>
          <w:rFonts w:ascii="Calibri" w:hAnsi="Calibri" w:cs="Calibri"/>
        </w:rPr>
        <w:t xml:space="preserve">, že jejich </w:t>
      </w:r>
      <w:r>
        <w:rPr>
          <w:rFonts w:ascii="Calibri" w:hAnsi="Calibri" w:cs="Calibri"/>
        </w:rPr>
        <w:t>dodržovaní</w:t>
      </w:r>
      <w:r w:rsidR="00773513">
        <w:rPr>
          <w:rFonts w:ascii="Calibri" w:hAnsi="Calibri" w:cs="Calibri"/>
        </w:rPr>
        <w:t xml:space="preserve"> garantuje </w:t>
      </w:r>
      <w:r>
        <w:rPr>
          <w:rFonts w:ascii="Calibri" w:hAnsi="Calibri" w:cs="Calibri"/>
        </w:rPr>
        <w:t>stavbyvedoucí</w:t>
      </w:r>
      <w:r w:rsidR="00773513">
        <w:rPr>
          <w:rFonts w:ascii="Calibri" w:hAnsi="Calibri" w:cs="Calibri"/>
        </w:rPr>
        <w:t>.</w:t>
      </w:r>
    </w:p>
    <w:p w14:paraId="415F0022" w14:textId="561E1D7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Během provozu stavby je </w:t>
      </w:r>
      <w:r w:rsidR="005C1D40">
        <w:rPr>
          <w:rFonts w:ascii="Calibri" w:hAnsi="Calibri" w:cs="Calibri"/>
        </w:rPr>
        <w:t>dále</w:t>
      </w:r>
      <w:r>
        <w:rPr>
          <w:rFonts w:ascii="Calibri" w:hAnsi="Calibri" w:cs="Calibri"/>
        </w:rPr>
        <w:t xml:space="preserve"> nutno dodržovat všechny </w:t>
      </w:r>
      <w:r w:rsidR="005C1D40">
        <w:rPr>
          <w:rFonts w:ascii="Calibri" w:hAnsi="Calibri" w:cs="Calibri"/>
        </w:rPr>
        <w:t>články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platných</w:t>
      </w:r>
      <w:r>
        <w:rPr>
          <w:rFonts w:ascii="Calibri" w:hAnsi="Calibri" w:cs="Calibri"/>
        </w:rPr>
        <w:t xml:space="preserve"> ČSN a předpisů o </w:t>
      </w:r>
      <w:r w:rsidR="005C1D40">
        <w:rPr>
          <w:rFonts w:ascii="Calibri" w:hAnsi="Calibri" w:cs="Calibri"/>
        </w:rPr>
        <w:t>b</w:t>
      </w:r>
      <w:r>
        <w:rPr>
          <w:rFonts w:ascii="Calibri" w:hAnsi="Calibri" w:cs="Calibri"/>
        </w:rPr>
        <w:t>ezpečnosti</w:t>
      </w:r>
      <w:r w:rsidR="005C1D4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 ochraně </w:t>
      </w:r>
      <w:r w:rsidR="005C1D40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, </w:t>
      </w:r>
      <w:r w:rsidR="005C1D40">
        <w:rPr>
          <w:rFonts w:ascii="Calibri" w:hAnsi="Calibri" w:cs="Calibri"/>
        </w:rPr>
        <w:t>zejména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vyhlášku</w:t>
      </w:r>
      <w:r>
        <w:rPr>
          <w:rFonts w:ascii="Calibri" w:hAnsi="Calibri" w:cs="Calibri"/>
        </w:rPr>
        <w:t xml:space="preserve"> č. 48/82 Sb. a již </w:t>
      </w:r>
      <w:r w:rsidR="005C1D40">
        <w:rPr>
          <w:rFonts w:ascii="Calibri" w:hAnsi="Calibri" w:cs="Calibri"/>
        </w:rPr>
        <w:t>zmíněnou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vyhlášku</w:t>
      </w:r>
      <w:r>
        <w:rPr>
          <w:rFonts w:ascii="Calibri" w:hAnsi="Calibri" w:cs="Calibri"/>
        </w:rPr>
        <w:t xml:space="preserve"> ČUBP a ČUB č. 324/90 Sb. o</w:t>
      </w:r>
      <w:r w:rsidR="005C1D4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bezpečnosti </w:t>
      </w:r>
      <w:r w:rsidR="005C1D40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a </w:t>
      </w:r>
      <w:r w:rsidR="005C1D40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zařízení</w:t>
      </w:r>
      <w:r>
        <w:rPr>
          <w:rFonts w:ascii="Calibri" w:hAnsi="Calibri" w:cs="Calibri"/>
        </w:rPr>
        <w:t xml:space="preserve"> při </w:t>
      </w:r>
      <w:r w:rsidR="005C1D40"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pracích</w:t>
      </w:r>
      <w:r>
        <w:rPr>
          <w:rFonts w:ascii="Calibri" w:hAnsi="Calibri" w:cs="Calibri"/>
        </w:rPr>
        <w:t>.</w:t>
      </w:r>
    </w:p>
    <w:p w14:paraId="7494DE1B" w14:textId="3FB310D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 zajištěni bezpečnosti </w:t>
      </w:r>
      <w:r w:rsidR="005C1D40">
        <w:rPr>
          <w:rFonts w:ascii="Calibri" w:hAnsi="Calibri" w:cs="Calibri"/>
        </w:rPr>
        <w:t>práce</w:t>
      </w:r>
      <w:r>
        <w:rPr>
          <w:rFonts w:ascii="Calibri" w:hAnsi="Calibri" w:cs="Calibri"/>
        </w:rPr>
        <w:t xml:space="preserve"> na </w:t>
      </w:r>
      <w:r w:rsidR="005C1D40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pracovištích</w:t>
      </w:r>
      <w:r>
        <w:rPr>
          <w:rFonts w:ascii="Calibri" w:hAnsi="Calibri" w:cs="Calibri"/>
        </w:rPr>
        <w:t xml:space="preserve"> je </w:t>
      </w:r>
      <w:r w:rsidR="005C1D40">
        <w:rPr>
          <w:rFonts w:ascii="Calibri" w:hAnsi="Calibri" w:cs="Calibri"/>
        </w:rPr>
        <w:t>nutné</w:t>
      </w:r>
      <w:r>
        <w:rPr>
          <w:rFonts w:ascii="Calibri" w:hAnsi="Calibri" w:cs="Calibri"/>
        </w:rPr>
        <w:t xml:space="preserve">, aby byly </w:t>
      </w:r>
      <w:r w:rsidR="005C1D40">
        <w:rPr>
          <w:rFonts w:ascii="Calibri" w:hAnsi="Calibri" w:cs="Calibri"/>
        </w:rPr>
        <w:t>zpracovány</w:t>
      </w:r>
      <w:r>
        <w:rPr>
          <w:rFonts w:ascii="Calibri" w:hAnsi="Calibri" w:cs="Calibri"/>
        </w:rPr>
        <w:t xml:space="preserve"> kromě</w:t>
      </w:r>
    </w:p>
    <w:p w14:paraId="0B6D07CD" w14:textId="2C3BFC32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technologických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také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provozní</w:t>
      </w:r>
      <w:r w:rsidR="00773513">
        <w:rPr>
          <w:rFonts w:ascii="Calibri" w:hAnsi="Calibri" w:cs="Calibri"/>
        </w:rPr>
        <w:t xml:space="preserve"> předpisy pro </w:t>
      </w:r>
      <w:r>
        <w:rPr>
          <w:rFonts w:ascii="Calibri" w:hAnsi="Calibri" w:cs="Calibri"/>
        </w:rPr>
        <w:t>jednotlivá</w:t>
      </w:r>
      <w:r w:rsidR="00773513">
        <w:rPr>
          <w:rFonts w:ascii="Calibri" w:hAnsi="Calibri" w:cs="Calibri"/>
        </w:rPr>
        <w:t xml:space="preserve"> pracoviště. V předpisech budou </w:t>
      </w:r>
      <w:r>
        <w:rPr>
          <w:rFonts w:ascii="Calibri" w:hAnsi="Calibri" w:cs="Calibri"/>
        </w:rPr>
        <w:t>bezpečnostní</w:t>
      </w:r>
      <w:r w:rsidR="00773513">
        <w:rPr>
          <w:rFonts w:ascii="Calibri" w:hAnsi="Calibri" w:cs="Calibri"/>
        </w:rPr>
        <w:t xml:space="preserve"> a</w:t>
      </w:r>
      <w:r>
        <w:rPr>
          <w:rFonts w:ascii="Calibri" w:hAnsi="Calibri" w:cs="Calibri"/>
        </w:rPr>
        <w:t xml:space="preserve"> hygienické</w:t>
      </w:r>
      <w:r w:rsidR="00773513">
        <w:rPr>
          <w:rFonts w:ascii="Calibri" w:hAnsi="Calibri" w:cs="Calibri"/>
        </w:rPr>
        <w:t xml:space="preserve"> pokyny pro veškerou činnost na </w:t>
      </w:r>
      <w:r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 xml:space="preserve">, tj. </w:t>
      </w:r>
      <w:r>
        <w:rPr>
          <w:rFonts w:ascii="Calibri" w:hAnsi="Calibri" w:cs="Calibri"/>
        </w:rPr>
        <w:t>používaní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pracovních</w:t>
      </w:r>
      <w:r w:rsidR="00773513">
        <w:rPr>
          <w:rFonts w:ascii="Calibri" w:hAnsi="Calibri" w:cs="Calibri"/>
        </w:rPr>
        <w:t xml:space="preserve"> pomůcek, obsluha</w:t>
      </w:r>
    </w:p>
    <w:p w14:paraId="70D107F4" w14:textId="3A812358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zařízení</w:t>
      </w:r>
      <w:r w:rsidR="00773513">
        <w:rPr>
          <w:rFonts w:ascii="Calibri" w:hAnsi="Calibri" w:cs="Calibri"/>
        </w:rPr>
        <w:t xml:space="preserve"> apod.</w:t>
      </w:r>
    </w:p>
    <w:p w14:paraId="1E2B1C98" w14:textId="29AF1A4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</w:t>
      </w:r>
      <w:r w:rsidR="005C1D40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i během provozu stavby je nutno dodržovat všechny </w:t>
      </w:r>
      <w:r w:rsidR="005C1D40">
        <w:rPr>
          <w:rFonts w:ascii="Calibri" w:hAnsi="Calibri" w:cs="Calibri"/>
        </w:rPr>
        <w:t>závazné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články</w:t>
      </w:r>
    </w:p>
    <w:p w14:paraId="76F4BDEB" w14:textId="5A8096A1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platných</w:t>
      </w:r>
      <w:r w:rsidR="00773513">
        <w:rPr>
          <w:rFonts w:ascii="Calibri" w:hAnsi="Calibri" w:cs="Calibri"/>
        </w:rPr>
        <w:t xml:space="preserve"> ČSN a předpisů BOZ.</w:t>
      </w:r>
    </w:p>
    <w:p w14:paraId="2626E43F" w14:textId="5CA59CB2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Jedna se </w:t>
      </w:r>
      <w:r w:rsidR="005C1D40">
        <w:rPr>
          <w:rFonts w:ascii="Calibri" w:hAnsi="Calibri" w:cs="Calibri"/>
        </w:rPr>
        <w:t>zejména</w:t>
      </w:r>
      <w:r>
        <w:rPr>
          <w:rFonts w:ascii="Calibri" w:hAnsi="Calibri" w:cs="Calibri"/>
        </w:rPr>
        <w:t xml:space="preserve"> o tyto předpisy:</w:t>
      </w:r>
    </w:p>
    <w:p w14:paraId="3D0F12BD" w14:textId="154E353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Zákon</w:t>
      </w:r>
      <w:r>
        <w:rPr>
          <w:rFonts w:ascii="Calibri" w:hAnsi="Calibri" w:cs="Calibri"/>
        </w:rPr>
        <w:t xml:space="preserve"> č. 183/2006 Sb., </w:t>
      </w:r>
      <w:r w:rsidR="005C1D40">
        <w:rPr>
          <w:rFonts w:ascii="Calibri" w:hAnsi="Calibri" w:cs="Calibri"/>
        </w:rPr>
        <w:t>stavební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zákon</w:t>
      </w:r>
    </w:p>
    <w:p w14:paraId="064EABF0" w14:textId="0C8A0F99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Zákon</w:t>
      </w:r>
      <w:r>
        <w:rPr>
          <w:rFonts w:ascii="Calibri" w:hAnsi="Calibri" w:cs="Calibri"/>
        </w:rPr>
        <w:t xml:space="preserve"> č. 309/2006 Sb., o zajištěni </w:t>
      </w:r>
      <w:r w:rsidR="005C1D40">
        <w:rPr>
          <w:rFonts w:ascii="Calibri" w:hAnsi="Calibri" w:cs="Calibri"/>
        </w:rPr>
        <w:t>dalších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podmínek</w:t>
      </w:r>
      <w:r>
        <w:rPr>
          <w:rFonts w:ascii="Calibri" w:hAnsi="Calibri" w:cs="Calibri"/>
        </w:rPr>
        <w:t xml:space="preserve"> bezpečnosti a ochrany </w:t>
      </w:r>
      <w:r w:rsidR="005C1D40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 při </w:t>
      </w:r>
      <w:r w:rsidR="005C1D40">
        <w:rPr>
          <w:rFonts w:ascii="Calibri" w:hAnsi="Calibri" w:cs="Calibri"/>
        </w:rPr>
        <w:t>prací</w:t>
      </w:r>
    </w:p>
    <w:p w14:paraId="531604CA" w14:textId="10A049C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Nařízeni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vlády</w:t>
      </w:r>
      <w:r>
        <w:rPr>
          <w:rFonts w:ascii="Calibri" w:hAnsi="Calibri" w:cs="Calibri"/>
        </w:rPr>
        <w:t xml:space="preserve"> č. 378/2001 Sb., </w:t>
      </w:r>
      <w:r w:rsidR="005C1D40">
        <w:rPr>
          <w:rFonts w:ascii="Calibri" w:hAnsi="Calibri" w:cs="Calibri"/>
        </w:rPr>
        <w:t>kterým</w:t>
      </w:r>
      <w:r>
        <w:rPr>
          <w:rFonts w:ascii="Calibri" w:hAnsi="Calibri" w:cs="Calibri"/>
        </w:rPr>
        <w:t xml:space="preserve"> se </w:t>
      </w:r>
      <w:r w:rsidR="005C1D40">
        <w:rPr>
          <w:rFonts w:ascii="Calibri" w:hAnsi="Calibri" w:cs="Calibri"/>
        </w:rPr>
        <w:t>stanoví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bližší</w:t>
      </w:r>
      <w:r>
        <w:rPr>
          <w:rFonts w:ascii="Calibri" w:hAnsi="Calibri" w:cs="Calibri"/>
        </w:rPr>
        <w:t xml:space="preserve"> požadavky na bezpečny provoz a</w:t>
      </w:r>
      <w:r w:rsidR="005C1D40">
        <w:rPr>
          <w:rFonts w:ascii="Calibri" w:hAnsi="Calibri" w:cs="Calibri"/>
        </w:rPr>
        <w:t xml:space="preserve"> používaní</w:t>
      </w:r>
      <w:r>
        <w:rPr>
          <w:rFonts w:ascii="Calibri" w:hAnsi="Calibri" w:cs="Calibri"/>
        </w:rPr>
        <w:t xml:space="preserve"> strojů, </w:t>
      </w:r>
      <w:r w:rsidR="005C1D40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zařízení</w:t>
      </w:r>
      <w:r>
        <w:rPr>
          <w:rFonts w:ascii="Calibri" w:hAnsi="Calibri" w:cs="Calibri"/>
        </w:rPr>
        <w:t xml:space="preserve">, </w:t>
      </w:r>
      <w:r w:rsidR="005C1D40">
        <w:rPr>
          <w:rFonts w:ascii="Calibri" w:hAnsi="Calibri" w:cs="Calibri"/>
        </w:rPr>
        <w:t>přístrojů</w:t>
      </w:r>
      <w:r>
        <w:rPr>
          <w:rFonts w:ascii="Calibri" w:hAnsi="Calibri" w:cs="Calibri"/>
        </w:rPr>
        <w:t xml:space="preserve"> a </w:t>
      </w:r>
      <w:r w:rsidR="005C1D40">
        <w:rPr>
          <w:rFonts w:ascii="Calibri" w:hAnsi="Calibri" w:cs="Calibri"/>
        </w:rPr>
        <w:t>nářadí</w:t>
      </w:r>
    </w:p>
    <w:p w14:paraId="0EC29F83" w14:textId="1CE9116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Nařízeni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vlády</w:t>
      </w:r>
      <w:r>
        <w:rPr>
          <w:rFonts w:ascii="Calibri" w:hAnsi="Calibri" w:cs="Calibri"/>
        </w:rPr>
        <w:t xml:space="preserve"> č. 362/2005 Sb., o </w:t>
      </w:r>
      <w:r w:rsidR="005C1D40">
        <w:rPr>
          <w:rFonts w:ascii="Calibri" w:hAnsi="Calibri" w:cs="Calibri"/>
        </w:rPr>
        <w:t>bližších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bezpečnost a ochranu </w:t>
      </w:r>
      <w:r w:rsidR="005C1D40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 při </w:t>
      </w:r>
      <w:r w:rsidR="005C1D40">
        <w:rPr>
          <w:rFonts w:ascii="Calibri" w:hAnsi="Calibri" w:cs="Calibri"/>
        </w:rPr>
        <w:t>prací</w:t>
      </w:r>
    </w:p>
    <w:p w14:paraId="5B6E2E2B" w14:textId="42CB625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</w:t>
      </w:r>
      <w:r w:rsidR="005C1D40">
        <w:rPr>
          <w:rFonts w:ascii="Calibri" w:hAnsi="Calibri" w:cs="Calibri"/>
        </w:rPr>
        <w:t>pracovištích</w:t>
      </w:r>
      <w:r>
        <w:rPr>
          <w:rFonts w:ascii="Calibri" w:hAnsi="Calibri" w:cs="Calibri"/>
        </w:rPr>
        <w:t xml:space="preserve"> s </w:t>
      </w:r>
      <w:r w:rsidR="005C1D40">
        <w:rPr>
          <w:rFonts w:ascii="Calibri" w:hAnsi="Calibri" w:cs="Calibri"/>
        </w:rPr>
        <w:t>nebezpečím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pádu</w:t>
      </w:r>
      <w:r>
        <w:rPr>
          <w:rFonts w:ascii="Calibri" w:hAnsi="Calibri" w:cs="Calibri"/>
        </w:rPr>
        <w:t xml:space="preserve"> z </w:t>
      </w:r>
      <w:r w:rsidR="005C1D40">
        <w:rPr>
          <w:rFonts w:ascii="Calibri" w:hAnsi="Calibri" w:cs="Calibri"/>
        </w:rPr>
        <w:t>výšky</w:t>
      </w:r>
      <w:r>
        <w:rPr>
          <w:rFonts w:ascii="Calibri" w:hAnsi="Calibri" w:cs="Calibri"/>
        </w:rPr>
        <w:t xml:space="preserve"> nebo do hloubky</w:t>
      </w:r>
    </w:p>
    <w:p w14:paraId="2CEE0FB3" w14:textId="482A2EF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Nařízeni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vlády</w:t>
      </w:r>
      <w:r>
        <w:rPr>
          <w:rFonts w:ascii="Calibri" w:hAnsi="Calibri" w:cs="Calibri"/>
        </w:rPr>
        <w:t xml:space="preserve"> č. 591/2006 Sb., o </w:t>
      </w:r>
      <w:r w:rsidR="005C1D40">
        <w:rPr>
          <w:rFonts w:ascii="Calibri" w:hAnsi="Calibri" w:cs="Calibri"/>
        </w:rPr>
        <w:t>bližších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minimálních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bezpečnost a ochranu</w:t>
      </w:r>
    </w:p>
    <w:p w14:paraId="43DD04F8" w14:textId="5996EA9F" w:rsidR="00773513" w:rsidRDefault="005C1D40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zdraví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na </w:t>
      </w:r>
      <w:r>
        <w:rPr>
          <w:rFonts w:ascii="Calibri" w:hAnsi="Calibri" w:cs="Calibri"/>
        </w:rPr>
        <w:t>staveništích</w:t>
      </w:r>
    </w:p>
    <w:p w14:paraId="111467C0" w14:textId="4BFB869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Vyhláška</w:t>
      </w:r>
      <w:r>
        <w:rPr>
          <w:rFonts w:ascii="Calibri" w:hAnsi="Calibri" w:cs="Calibri"/>
        </w:rPr>
        <w:t xml:space="preserve"> č. 499/2006 Sb. o dokumentaci staveb</w:t>
      </w:r>
    </w:p>
    <w:p w14:paraId="56DCF96E" w14:textId="631F7C3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5C1D40">
        <w:rPr>
          <w:rFonts w:ascii="Calibri" w:hAnsi="Calibri" w:cs="Calibri"/>
        </w:rPr>
        <w:t>Vyhláška</w:t>
      </w:r>
      <w:r>
        <w:rPr>
          <w:rFonts w:ascii="Calibri" w:hAnsi="Calibri" w:cs="Calibri"/>
        </w:rPr>
        <w:t xml:space="preserve"> č. 268/2009 Sb. o </w:t>
      </w:r>
      <w:r w:rsidR="005C1D40">
        <w:rPr>
          <w:rFonts w:ascii="Calibri" w:hAnsi="Calibri" w:cs="Calibri"/>
        </w:rPr>
        <w:t>technických</w:t>
      </w:r>
      <w:r>
        <w:rPr>
          <w:rFonts w:ascii="Calibri" w:hAnsi="Calibri" w:cs="Calibri"/>
        </w:rPr>
        <w:t xml:space="preserve"> </w:t>
      </w:r>
      <w:r w:rsidR="005C1D40">
        <w:rPr>
          <w:rFonts w:ascii="Calibri" w:hAnsi="Calibri" w:cs="Calibri"/>
        </w:rPr>
        <w:t>požadavcích</w:t>
      </w:r>
      <w:r>
        <w:rPr>
          <w:rFonts w:ascii="Calibri" w:hAnsi="Calibri" w:cs="Calibri"/>
        </w:rPr>
        <w:t xml:space="preserve"> na stavby</w:t>
      </w:r>
    </w:p>
    <w:p w14:paraId="7659D224" w14:textId="0999ADB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- </w:t>
      </w:r>
      <w:r w:rsidR="00126629">
        <w:rPr>
          <w:rFonts w:ascii="Calibri" w:hAnsi="Calibri" w:cs="Calibri"/>
        </w:rPr>
        <w:t>Vyhláška</w:t>
      </w:r>
      <w:r>
        <w:rPr>
          <w:rFonts w:ascii="Calibri" w:hAnsi="Calibri" w:cs="Calibri"/>
        </w:rPr>
        <w:t xml:space="preserve"> č. 77/1965 Sb., o </w:t>
      </w:r>
      <w:r w:rsidR="00126629">
        <w:rPr>
          <w:rFonts w:ascii="Calibri" w:hAnsi="Calibri" w:cs="Calibri"/>
        </w:rPr>
        <w:t>výcviku</w:t>
      </w:r>
      <w:r>
        <w:rPr>
          <w:rFonts w:ascii="Calibri" w:hAnsi="Calibri" w:cs="Calibri"/>
        </w:rPr>
        <w:t xml:space="preserve">, způsobilosti a registraci obsluh </w:t>
      </w:r>
      <w:r w:rsidR="00126629"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strojů</w:t>
      </w:r>
    </w:p>
    <w:p w14:paraId="61F0AD17" w14:textId="1C9A92F4" w:rsidR="00773513" w:rsidRDefault="00126629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Jednotliví</w:t>
      </w:r>
      <w:r w:rsidR="00773513">
        <w:rPr>
          <w:rFonts w:ascii="Calibri" w:hAnsi="Calibri" w:cs="Calibri"/>
        </w:rPr>
        <w:t xml:space="preserve"> dodavatel</w:t>
      </w:r>
      <w:r>
        <w:rPr>
          <w:rFonts w:ascii="Calibri" w:hAnsi="Calibri" w:cs="Calibri"/>
        </w:rPr>
        <w:t>é</w:t>
      </w:r>
      <w:r w:rsidR="00773513">
        <w:rPr>
          <w:rFonts w:ascii="Calibri" w:hAnsi="Calibri" w:cs="Calibri"/>
        </w:rPr>
        <w:t xml:space="preserve"> mus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mít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zpracovány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rámci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dodavatelské</w:t>
      </w:r>
      <w:r w:rsidR="00773513">
        <w:rPr>
          <w:rFonts w:ascii="Calibri" w:hAnsi="Calibri" w:cs="Calibri"/>
        </w:rPr>
        <w:t xml:space="preserve"> dokumentace </w:t>
      </w:r>
      <w:r>
        <w:rPr>
          <w:rFonts w:ascii="Calibri" w:hAnsi="Calibri" w:cs="Calibri"/>
        </w:rPr>
        <w:t>technologické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</w:t>
      </w:r>
      <w:r w:rsidR="00773513">
        <w:rPr>
          <w:rFonts w:ascii="Calibri" w:hAnsi="Calibri" w:cs="Calibri"/>
        </w:rPr>
        <w:t>ostupy</w:t>
      </w:r>
      <w:r w:rsidR="003877D8"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ve vazbě na </w:t>
      </w:r>
      <w:r w:rsidR="003877D8">
        <w:rPr>
          <w:rFonts w:ascii="Calibri" w:hAnsi="Calibri" w:cs="Calibri"/>
        </w:rPr>
        <w:t>příslušná</w:t>
      </w:r>
      <w:r w:rsidR="00773513">
        <w:rPr>
          <w:rFonts w:ascii="Calibri" w:hAnsi="Calibri" w:cs="Calibri"/>
        </w:rPr>
        <w:t xml:space="preserve"> ustanoven</w:t>
      </w:r>
      <w:r w:rsidR="003877D8"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platných</w:t>
      </w:r>
      <w:r w:rsidR="00773513">
        <w:rPr>
          <w:rFonts w:ascii="Calibri" w:hAnsi="Calibri" w:cs="Calibri"/>
        </w:rPr>
        <w:t xml:space="preserve"> ČSN a předpisů BOZ. Na </w:t>
      </w:r>
      <w:r w:rsidR="003877D8"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 xml:space="preserve"> se nebudou </w:t>
      </w:r>
      <w:r w:rsidR="003877D8">
        <w:rPr>
          <w:rFonts w:ascii="Calibri" w:hAnsi="Calibri" w:cs="Calibri"/>
        </w:rPr>
        <w:t xml:space="preserve">používat </w:t>
      </w:r>
      <w:r w:rsidR="00773513">
        <w:rPr>
          <w:rFonts w:ascii="Calibri" w:hAnsi="Calibri" w:cs="Calibri"/>
        </w:rPr>
        <w:t xml:space="preserve">jedy ani </w:t>
      </w:r>
      <w:r w:rsidR="003877D8">
        <w:rPr>
          <w:rFonts w:ascii="Calibri" w:hAnsi="Calibri" w:cs="Calibri"/>
        </w:rPr>
        <w:t>karcinogenní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látky</w:t>
      </w:r>
      <w:r w:rsidR="00773513">
        <w:rPr>
          <w:rFonts w:ascii="Calibri" w:hAnsi="Calibri" w:cs="Calibri"/>
        </w:rPr>
        <w:t xml:space="preserve"> a na </w:t>
      </w:r>
      <w:r w:rsidR="003877D8">
        <w:rPr>
          <w:rFonts w:ascii="Calibri" w:hAnsi="Calibri" w:cs="Calibri"/>
        </w:rPr>
        <w:t>pracovištích</w:t>
      </w:r>
      <w:r w:rsidR="00773513">
        <w:rPr>
          <w:rFonts w:ascii="Calibri" w:hAnsi="Calibri" w:cs="Calibri"/>
        </w:rPr>
        <w:t xml:space="preserve"> nebudou vznikat škodliviny charakteru </w:t>
      </w:r>
      <w:r w:rsidR="003877D8">
        <w:rPr>
          <w:rFonts w:ascii="Calibri" w:hAnsi="Calibri" w:cs="Calibri"/>
        </w:rPr>
        <w:t>toxických</w:t>
      </w:r>
      <w:r w:rsidR="00773513"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látek</w:t>
      </w:r>
      <w:r w:rsidR="00773513">
        <w:rPr>
          <w:rFonts w:ascii="Calibri" w:hAnsi="Calibri" w:cs="Calibri"/>
        </w:rPr>
        <w:t>,</w:t>
      </w:r>
      <w:r w:rsidR="003877D8">
        <w:rPr>
          <w:rFonts w:ascii="Calibri" w:hAnsi="Calibri" w:cs="Calibri"/>
        </w:rPr>
        <w:t xml:space="preserve"> které</w:t>
      </w:r>
      <w:r w:rsidR="00773513">
        <w:rPr>
          <w:rFonts w:ascii="Calibri" w:hAnsi="Calibri" w:cs="Calibri"/>
        </w:rPr>
        <w:t xml:space="preserve"> by mohly </w:t>
      </w:r>
      <w:r w:rsidR="003877D8">
        <w:rPr>
          <w:rFonts w:ascii="Calibri" w:hAnsi="Calibri" w:cs="Calibri"/>
        </w:rPr>
        <w:t>mít</w:t>
      </w:r>
      <w:r w:rsidR="00773513">
        <w:rPr>
          <w:rFonts w:ascii="Calibri" w:hAnsi="Calibri" w:cs="Calibri"/>
        </w:rPr>
        <w:t xml:space="preserve"> vliv na bezpečnost a hygienu </w:t>
      </w:r>
      <w:r w:rsidR="003877D8"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</w:t>
      </w:r>
    </w:p>
    <w:p w14:paraId="37B1A5A3" w14:textId="77777777" w:rsidR="00C77FE7" w:rsidRDefault="00C77FE7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92D4782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Soupis technických norem a technických specifikací</w:t>
      </w:r>
    </w:p>
    <w:p w14:paraId="091D459C" w14:textId="47860AC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73 6133 </w:t>
      </w:r>
      <w:r w:rsidR="003877D8">
        <w:rPr>
          <w:rFonts w:ascii="Calibri" w:hAnsi="Calibri" w:cs="Calibri"/>
        </w:rPr>
        <w:t>Návrh</w:t>
      </w:r>
      <w:r>
        <w:rPr>
          <w:rFonts w:ascii="Calibri" w:hAnsi="Calibri" w:cs="Calibri"/>
        </w:rPr>
        <w:t xml:space="preserve"> a </w:t>
      </w:r>
      <w:r w:rsidR="003877D8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zemního</w:t>
      </w:r>
      <w:r>
        <w:rPr>
          <w:rFonts w:ascii="Calibri" w:hAnsi="Calibri" w:cs="Calibri"/>
        </w:rPr>
        <w:t xml:space="preserve"> tělesa </w:t>
      </w:r>
      <w:r w:rsidR="003877D8">
        <w:rPr>
          <w:rFonts w:ascii="Calibri" w:hAnsi="Calibri" w:cs="Calibri"/>
        </w:rPr>
        <w:t>pozemních</w:t>
      </w:r>
      <w:r>
        <w:rPr>
          <w:rFonts w:ascii="Calibri" w:hAnsi="Calibri" w:cs="Calibri"/>
        </w:rPr>
        <w:t xml:space="preserve"> komunikaci</w:t>
      </w:r>
    </w:p>
    <w:p w14:paraId="43041D0E" w14:textId="628E5AE0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75 5401 </w:t>
      </w:r>
      <w:r w:rsidR="003877D8">
        <w:rPr>
          <w:rFonts w:ascii="Calibri" w:hAnsi="Calibri" w:cs="Calibri"/>
        </w:rPr>
        <w:t>Vodárenství</w:t>
      </w:r>
      <w:r>
        <w:rPr>
          <w:rFonts w:ascii="Calibri" w:hAnsi="Calibri" w:cs="Calibri"/>
        </w:rPr>
        <w:t xml:space="preserve"> – </w:t>
      </w:r>
      <w:r w:rsidR="003877D8">
        <w:rPr>
          <w:rFonts w:ascii="Calibri" w:hAnsi="Calibri" w:cs="Calibri"/>
        </w:rPr>
        <w:t>Navrhovaní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vodovodních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potrubí</w:t>
      </w:r>
    </w:p>
    <w:p w14:paraId="0FDB8272" w14:textId="40079855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75 5402 </w:t>
      </w:r>
      <w:r w:rsidR="003877D8">
        <w:rPr>
          <w:rFonts w:ascii="Calibri" w:hAnsi="Calibri" w:cs="Calibri"/>
        </w:rPr>
        <w:t>Vodárenství</w:t>
      </w:r>
      <w:r>
        <w:rPr>
          <w:rFonts w:ascii="Calibri" w:hAnsi="Calibri" w:cs="Calibri"/>
        </w:rPr>
        <w:t xml:space="preserve"> – </w:t>
      </w:r>
      <w:r w:rsidR="003877D8">
        <w:rPr>
          <w:rFonts w:ascii="Calibri" w:hAnsi="Calibri" w:cs="Calibri"/>
        </w:rPr>
        <w:t>Výstavba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vodovodního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potrubí</w:t>
      </w:r>
    </w:p>
    <w:p w14:paraId="73281984" w14:textId="6E34455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74 5111 </w:t>
      </w:r>
      <w:r w:rsidR="003877D8">
        <w:rPr>
          <w:rFonts w:ascii="Calibri" w:hAnsi="Calibri" w:cs="Calibri"/>
        </w:rPr>
        <w:t>Vodárenství</w:t>
      </w:r>
      <w:r>
        <w:rPr>
          <w:rFonts w:ascii="Calibri" w:hAnsi="Calibri" w:cs="Calibri"/>
        </w:rPr>
        <w:t xml:space="preserve"> – </w:t>
      </w:r>
      <w:r w:rsidR="003877D8">
        <w:rPr>
          <w:rFonts w:ascii="Calibri" w:hAnsi="Calibri" w:cs="Calibri"/>
        </w:rPr>
        <w:t>Výstavba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vodovodních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přípojek</w:t>
      </w:r>
    </w:p>
    <w:p w14:paraId="6467CF71" w14:textId="3396D83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73 6005 </w:t>
      </w:r>
      <w:r w:rsidR="003877D8">
        <w:rPr>
          <w:rFonts w:ascii="Calibri" w:hAnsi="Calibri" w:cs="Calibri"/>
        </w:rPr>
        <w:t>Prostorové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uspořádaní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sítí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technického</w:t>
      </w:r>
      <w:r>
        <w:rPr>
          <w:rFonts w:ascii="Calibri" w:hAnsi="Calibri" w:cs="Calibri"/>
        </w:rPr>
        <w:t xml:space="preserve"> vybaven</w:t>
      </w:r>
      <w:r w:rsidR="003877D8">
        <w:rPr>
          <w:rFonts w:ascii="Calibri" w:hAnsi="Calibri" w:cs="Calibri"/>
        </w:rPr>
        <w:t>í</w:t>
      </w:r>
    </w:p>
    <w:p w14:paraId="7D8E10DE" w14:textId="72242B93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73 0873 </w:t>
      </w:r>
      <w:r w:rsidR="003877D8">
        <w:rPr>
          <w:rFonts w:ascii="Calibri" w:hAnsi="Calibri" w:cs="Calibri"/>
        </w:rPr>
        <w:t>Požární</w:t>
      </w:r>
      <w:r>
        <w:rPr>
          <w:rFonts w:ascii="Calibri" w:hAnsi="Calibri" w:cs="Calibri"/>
        </w:rPr>
        <w:t xml:space="preserve"> bezpečnost staveb – </w:t>
      </w:r>
      <w:r w:rsidR="003877D8">
        <w:rPr>
          <w:rFonts w:ascii="Calibri" w:hAnsi="Calibri" w:cs="Calibri"/>
        </w:rPr>
        <w:t>Zásobovaní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požární</w:t>
      </w:r>
      <w:r>
        <w:rPr>
          <w:rFonts w:ascii="Calibri" w:hAnsi="Calibri" w:cs="Calibri"/>
        </w:rPr>
        <w:t xml:space="preserve"> vodou</w:t>
      </w:r>
    </w:p>
    <w:p w14:paraId="4E2A074A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 ČSN 13 6506 Zemni soupravy</w:t>
      </w:r>
    </w:p>
    <w:p w14:paraId="3D66786D" w14:textId="2D6B9D2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73 6611 </w:t>
      </w:r>
      <w:r w:rsidR="003877D8">
        <w:rPr>
          <w:rFonts w:ascii="Calibri" w:hAnsi="Calibri" w:cs="Calibri"/>
        </w:rPr>
        <w:t>Tlakové</w:t>
      </w:r>
      <w:r>
        <w:rPr>
          <w:rFonts w:ascii="Calibri" w:hAnsi="Calibri" w:cs="Calibri"/>
        </w:rPr>
        <w:t xml:space="preserve"> zkoušky na </w:t>
      </w:r>
      <w:r w:rsidR="003877D8">
        <w:rPr>
          <w:rFonts w:ascii="Calibri" w:hAnsi="Calibri" w:cs="Calibri"/>
        </w:rPr>
        <w:t>vodovodním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potrubí</w:t>
      </w:r>
    </w:p>
    <w:p w14:paraId="1F26BF92" w14:textId="5F16C1E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TNV 75 5410 Bloky </w:t>
      </w:r>
      <w:r w:rsidR="003877D8">
        <w:rPr>
          <w:rFonts w:ascii="Calibri" w:hAnsi="Calibri" w:cs="Calibri"/>
        </w:rPr>
        <w:t>vodovodního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potrubí</w:t>
      </w:r>
    </w:p>
    <w:p w14:paraId="2C9012F1" w14:textId="1C334EA6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ČSN DIN 18 920 Ochrana stromů, porostů a ploch pro vegetaci při </w:t>
      </w:r>
      <w:r w:rsidR="003877D8">
        <w:rPr>
          <w:rFonts w:ascii="Calibri" w:hAnsi="Calibri" w:cs="Calibri"/>
        </w:rPr>
        <w:t>stavebních</w:t>
      </w:r>
      <w:r>
        <w:rPr>
          <w:rFonts w:ascii="Calibri" w:hAnsi="Calibri" w:cs="Calibri"/>
        </w:rPr>
        <w:t xml:space="preserve"> činnostech</w:t>
      </w:r>
    </w:p>
    <w:p w14:paraId="2E33654B" w14:textId="270A41C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3877D8">
        <w:rPr>
          <w:rFonts w:ascii="Calibri" w:hAnsi="Calibri" w:cs="Calibri"/>
        </w:rPr>
        <w:t>Městské</w:t>
      </w:r>
      <w:r>
        <w:rPr>
          <w:rFonts w:ascii="Calibri" w:hAnsi="Calibri" w:cs="Calibri"/>
        </w:rPr>
        <w:t xml:space="preserve"> standardy </w:t>
      </w:r>
      <w:r w:rsidR="003877D8">
        <w:rPr>
          <w:rFonts w:ascii="Calibri" w:hAnsi="Calibri" w:cs="Calibri"/>
        </w:rPr>
        <w:t>vodárenských</w:t>
      </w:r>
      <w:r>
        <w:rPr>
          <w:rFonts w:ascii="Calibri" w:hAnsi="Calibri" w:cs="Calibri"/>
        </w:rPr>
        <w:t xml:space="preserve"> a </w:t>
      </w:r>
      <w:r w:rsidR="003877D8">
        <w:rPr>
          <w:rFonts w:ascii="Calibri" w:hAnsi="Calibri" w:cs="Calibri"/>
        </w:rPr>
        <w:t>kanalizačních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zařízení</w:t>
      </w:r>
      <w:r>
        <w:rPr>
          <w:rFonts w:ascii="Calibri" w:hAnsi="Calibri" w:cs="Calibri"/>
        </w:rPr>
        <w:t xml:space="preserve"> na </w:t>
      </w:r>
      <w:r w:rsidR="003877D8">
        <w:rPr>
          <w:rFonts w:ascii="Calibri" w:hAnsi="Calibri" w:cs="Calibri"/>
        </w:rPr>
        <w:t>území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hl.m</w:t>
      </w:r>
      <w:proofErr w:type="spellEnd"/>
      <w:r>
        <w:rPr>
          <w:rFonts w:ascii="Calibri" w:hAnsi="Calibri" w:cs="Calibri"/>
        </w:rPr>
        <w:t>. Prahy</w:t>
      </w:r>
    </w:p>
    <w:p w14:paraId="04C1BB80" w14:textId="27BE033A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Zejména</w:t>
      </w:r>
      <w:r w:rsidR="00773513">
        <w:rPr>
          <w:rFonts w:ascii="Calibri" w:hAnsi="Calibri" w:cs="Calibri"/>
        </w:rPr>
        <w:t xml:space="preserve"> je třeba zajistit bezpečnost v </w:t>
      </w:r>
      <w:r>
        <w:rPr>
          <w:rFonts w:ascii="Calibri" w:hAnsi="Calibri" w:cs="Calibri"/>
        </w:rPr>
        <w:t>ochranných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pásmech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inženýrských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sítí</w:t>
      </w:r>
      <w:r w:rsidR="00773513">
        <w:rPr>
          <w:rFonts w:ascii="Calibri" w:hAnsi="Calibri" w:cs="Calibri"/>
        </w:rPr>
        <w:t xml:space="preserve"> a při jejich poškozeni.</w:t>
      </w:r>
    </w:p>
    <w:p w14:paraId="1742DB65" w14:textId="215907DC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Upozorňujeme na nutnost, před </w:t>
      </w:r>
      <w:r w:rsidR="003877D8">
        <w:rPr>
          <w:rFonts w:ascii="Calibri" w:hAnsi="Calibri" w:cs="Calibri"/>
        </w:rPr>
        <w:t>započetím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zemních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, vytyčit všechny </w:t>
      </w:r>
      <w:r w:rsidR="003877D8">
        <w:rPr>
          <w:rFonts w:ascii="Calibri" w:hAnsi="Calibri" w:cs="Calibri"/>
        </w:rPr>
        <w:t>inženýrské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sítě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správci</w:t>
      </w:r>
    </w:p>
    <w:p w14:paraId="7AE76683" w14:textId="208D1E31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přímo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terénu</w:t>
      </w:r>
      <w:r w:rsidR="00773513">
        <w:rPr>
          <w:rFonts w:ascii="Calibri" w:hAnsi="Calibri" w:cs="Calibri"/>
        </w:rPr>
        <w:t xml:space="preserve">. V </w:t>
      </w:r>
      <w:r>
        <w:rPr>
          <w:rFonts w:ascii="Calibri" w:hAnsi="Calibri" w:cs="Calibri"/>
        </w:rPr>
        <w:t>blízkosti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zařízení</w:t>
      </w:r>
      <w:r w:rsidR="00773513">
        <w:rPr>
          <w:rFonts w:ascii="Calibri" w:hAnsi="Calibri" w:cs="Calibri"/>
        </w:rPr>
        <w:t xml:space="preserve"> pod </w:t>
      </w:r>
      <w:r>
        <w:rPr>
          <w:rFonts w:ascii="Calibri" w:hAnsi="Calibri" w:cs="Calibri"/>
        </w:rPr>
        <w:t>napětím</w:t>
      </w:r>
      <w:r w:rsidR="00773513">
        <w:rPr>
          <w:rFonts w:ascii="Calibri" w:hAnsi="Calibri" w:cs="Calibri"/>
        </w:rPr>
        <w:t xml:space="preserve"> se </w:t>
      </w:r>
      <w:r>
        <w:rPr>
          <w:rFonts w:ascii="Calibri" w:hAnsi="Calibri" w:cs="Calibri"/>
        </w:rPr>
        <w:t>musí</w:t>
      </w:r>
      <w:r w:rsidR="00773513">
        <w:rPr>
          <w:rFonts w:ascii="Calibri" w:hAnsi="Calibri" w:cs="Calibri"/>
        </w:rPr>
        <w:t xml:space="preserve"> učinit opatřen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proti dotyku nebo </w:t>
      </w:r>
      <w:r>
        <w:rPr>
          <w:rFonts w:ascii="Calibri" w:hAnsi="Calibri" w:cs="Calibri"/>
        </w:rPr>
        <w:t>přiblíženi</w:t>
      </w:r>
    </w:p>
    <w:p w14:paraId="1A54B1F8" w14:textId="57AF3878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se k </w:t>
      </w:r>
      <w:r w:rsidR="003877D8">
        <w:rPr>
          <w:rFonts w:ascii="Calibri" w:hAnsi="Calibri" w:cs="Calibri"/>
        </w:rPr>
        <w:t>častém</w:t>
      </w:r>
      <w:r>
        <w:rPr>
          <w:rFonts w:ascii="Calibri" w:hAnsi="Calibri" w:cs="Calibri"/>
        </w:rPr>
        <w:t xml:space="preserve"> s </w:t>
      </w:r>
      <w:r w:rsidR="003877D8">
        <w:rPr>
          <w:rFonts w:ascii="Calibri" w:hAnsi="Calibri" w:cs="Calibri"/>
        </w:rPr>
        <w:t>nebezpečným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napětím</w:t>
      </w:r>
      <w:r>
        <w:rPr>
          <w:rFonts w:ascii="Calibri" w:hAnsi="Calibri" w:cs="Calibri"/>
        </w:rPr>
        <w:t xml:space="preserve"> (viz. ČSN 34 3100, 34 3108 </w:t>
      </w:r>
      <w:r w:rsidR="003877D8">
        <w:rPr>
          <w:rFonts w:ascii="Calibri" w:hAnsi="Calibri" w:cs="Calibri"/>
        </w:rPr>
        <w:t>bezpečnostní</w:t>
      </w:r>
      <w:r>
        <w:rPr>
          <w:rFonts w:ascii="Calibri" w:hAnsi="Calibri" w:cs="Calibri"/>
        </w:rPr>
        <w:t xml:space="preserve"> předpisy o </w:t>
      </w:r>
      <w:r w:rsidR="003877D8">
        <w:rPr>
          <w:rFonts w:ascii="Calibri" w:hAnsi="Calibri" w:cs="Calibri"/>
        </w:rPr>
        <w:t>zacházeni</w:t>
      </w:r>
      <w:r>
        <w:rPr>
          <w:rFonts w:ascii="Calibri" w:hAnsi="Calibri" w:cs="Calibri"/>
        </w:rPr>
        <w:t xml:space="preserve"> s</w:t>
      </w:r>
    </w:p>
    <w:p w14:paraId="3E3C2CAB" w14:textId="3E03E3E3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elektrickým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zařízením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pracovníky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seznámenými</w:t>
      </w:r>
      <w:r w:rsidR="00773513">
        <w:rPr>
          <w:rFonts w:ascii="Calibri" w:hAnsi="Calibri" w:cs="Calibri"/>
        </w:rPr>
        <w:t xml:space="preserve">). V těchto </w:t>
      </w:r>
      <w:r>
        <w:rPr>
          <w:rFonts w:ascii="Calibri" w:hAnsi="Calibri" w:cs="Calibri"/>
        </w:rPr>
        <w:t>prostorách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nesmí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pracovník</w:t>
      </w:r>
      <w:r w:rsidR="00773513">
        <w:rPr>
          <w:rFonts w:ascii="Calibri" w:hAnsi="Calibri" w:cs="Calibri"/>
        </w:rPr>
        <w:t xml:space="preserve"> pracovat</w:t>
      </w:r>
    </w:p>
    <w:p w14:paraId="258A7117" w14:textId="229F6A4F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osamoceně. Všichni pracovnici </w:t>
      </w:r>
      <w:r w:rsidR="003877D8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byt</w:t>
      </w:r>
      <w:proofErr w:type="gramEnd"/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seznámeni</w:t>
      </w:r>
      <w:r>
        <w:rPr>
          <w:rFonts w:ascii="Calibri" w:hAnsi="Calibri" w:cs="Calibri"/>
        </w:rPr>
        <w:t xml:space="preserve"> s předpisy a pokyny pro zajištěni bezpečnosti a</w:t>
      </w:r>
    </w:p>
    <w:p w14:paraId="4B215872" w14:textId="6576761D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ochrany </w:t>
      </w:r>
      <w:r w:rsidR="003877D8">
        <w:rPr>
          <w:rFonts w:ascii="Calibri" w:hAnsi="Calibri" w:cs="Calibri"/>
        </w:rPr>
        <w:t>zdraví</w:t>
      </w:r>
      <w:r>
        <w:rPr>
          <w:rFonts w:ascii="Calibri" w:hAnsi="Calibri" w:cs="Calibri"/>
        </w:rPr>
        <w:t xml:space="preserve"> při </w:t>
      </w:r>
      <w:r w:rsidR="003877D8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, </w:t>
      </w:r>
      <w:r w:rsidR="003877D8">
        <w:rPr>
          <w:rFonts w:ascii="Calibri" w:hAnsi="Calibri" w:cs="Calibri"/>
        </w:rPr>
        <w:t>musí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používat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ochranné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zařízení</w:t>
      </w:r>
      <w:r>
        <w:rPr>
          <w:rFonts w:ascii="Calibri" w:hAnsi="Calibri" w:cs="Calibri"/>
        </w:rPr>
        <w:t xml:space="preserve"> a osobn</w:t>
      </w:r>
      <w:r w:rsidR="003877D8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ochrann</w:t>
      </w:r>
      <w:r w:rsidR="003877D8">
        <w:rPr>
          <w:rFonts w:ascii="Calibri" w:hAnsi="Calibri" w:cs="Calibri"/>
        </w:rPr>
        <w:t>é</w:t>
      </w:r>
      <w:r>
        <w:rPr>
          <w:rFonts w:ascii="Calibri" w:hAnsi="Calibri" w:cs="Calibri"/>
        </w:rPr>
        <w:t xml:space="preserve"> pomůcky.</w:t>
      </w:r>
    </w:p>
    <w:p w14:paraId="26E9E46B" w14:textId="77777777" w:rsidR="003877D8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94AE621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32"/>
          <w:szCs w:val="32"/>
        </w:rPr>
      </w:pPr>
      <w:r>
        <w:rPr>
          <w:rFonts w:ascii="Calibri,Bold" w:hAnsi="Calibri,Bold" w:cs="Calibri,Bold"/>
          <w:b/>
          <w:bCs/>
          <w:sz w:val="32"/>
          <w:szCs w:val="32"/>
        </w:rPr>
        <w:t>Závěrečná upozornění</w:t>
      </w:r>
    </w:p>
    <w:p w14:paraId="296B5C3A" w14:textId="796762EE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Při </w:t>
      </w:r>
      <w:r w:rsidR="003877D8">
        <w:rPr>
          <w:rFonts w:ascii="Calibri" w:hAnsi="Calibri" w:cs="Calibri"/>
        </w:rPr>
        <w:t>provádění</w:t>
      </w:r>
      <w:r>
        <w:rPr>
          <w:rFonts w:ascii="Calibri" w:hAnsi="Calibri" w:cs="Calibri"/>
        </w:rPr>
        <w:t xml:space="preserve"> stavby je dodavatel povinen dodržovat všechny normy a předpisy </w:t>
      </w:r>
      <w:r w:rsidR="003877D8">
        <w:rPr>
          <w:rFonts w:ascii="Calibri" w:hAnsi="Calibri" w:cs="Calibri"/>
        </w:rPr>
        <w:t>platné</w:t>
      </w:r>
      <w:r>
        <w:rPr>
          <w:rFonts w:ascii="Calibri" w:hAnsi="Calibri" w:cs="Calibri"/>
        </w:rPr>
        <w:t xml:space="preserve"> pro </w:t>
      </w:r>
      <w:r w:rsidR="003877D8">
        <w:rPr>
          <w:rFonts w:ascii="Calibri" w:hAnsi="Calibri" w:cs="Calibri"/>
        </w:rPr>
        <w:t>výstavbu</w:t>
      </w:r>
      <w:r>
        <w:rPr>
          <w:rFonts w:ascii="Calibri" w:hAnsi="Calibri" w:cs="Calibri"/>
        </w:rPr>
        <w:t xml:space="preserve"> a</w:t>
      </w:r>
    </w:p>
    <w:p w14:paraId="0E68D4D5" w14:textId="0D64D059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tím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souvisejících</w:t>
      </w:r>
      <w:r w:rsidR="00773513">
        <w:rPr>
          <w:rFonts w:ascii="Calibri" w:hAnsi="Calibri" w:cs="Calibri"/>
        </w:rPr>
        <w:t>, pokyny organizac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proofErr w:type="spellStart"/>
      <w:r w:rsidR="00773513">
        <w:rPr>
          <w:rFonts w:ascii="Calibri" w:hAnsi="Calibri" w:cs="Calibri"/>
        </w:rPr>
        <w:t>v</w:t>
      </w:r>
      <w:r>
        <w:rPr>
          <w:rFonts w:ascii="Calibri" w:hAnsi="Calibri" w:cs="Calibri"/>
        </w:rPr>
        <w:t>vyjadřujících</w:t>
      </w:r>
      <w:proofErr w:type="spellEnd"/>
      <w:r w:rsidR="00773513">
        <w:rPr>
          <w:rFonts w:ascii="Calibri" w:hAnsi="Calibri" w:cs="Calibri"/>
        </w:rPr>
        <w:t xml:space="preserve"> se k projektu, </w:t>
      </w:r>
      <w:r>
        <w:rPr>
          <w:rFonts w:ascii="Calibri" w:hAnsi="Calibri" w:cs="Calibri"/>
        </w:rPr>
        <w:t>dále</w:t>
      </w:r>
      <w:r w:rsidR="00773513">
        <w:rPr>
          <w:rFonts w:ascii="Calibri" w:hAnsi="Calibri" w:cs="Calibri"/>
        </w:rPr>
        <w:t xml:space="preserve"> pak Pravidla o bezpečnosti</w:t>
      </w:r>
      <w:r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>a ochraně zdrav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další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platné</w:t>
      </w:r>
      <w:r w:rsidR="00773513">
        <w:rPr>
          <w:rFonts w:ascii="Calibri" w:hAnsi="Calibri" w:cs="Calibri"/>
        </w:rPr>
        <w:t xml:space="preserve"> předpisy a </w:t>
      </w:r>
      <w:r>
        <w:rPr>
          <w:rFonts w:ascii="Calibri" w:hAnsi="Calibri" w:cs="Calibri"/>
        </w:rPr>
        <w:t>vyhlášky</w:t>
      </w:r>
      <w:r w:rsidR="00773513">
        <w:rPr>
          <w:rFonts w:ascii="Calibri" w:hAnsi="Calibri" w:cs="Calibri"/>
        </w:rPr>
        <w:t xml:space="preserve"> o bezpečnosti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</w:t>
      </w:r>
    </w:p>
    <w:p w14:paraId="66B9A33A" w14:textId="129D92F1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 </w:t>
      </w:r>
      <w:r w:rsidR="003877D8">
        <w:rPr>
          <w:rFonts w:ascii="Calibri" w:hAnsi="Calibri" w:cs="Calibri"/>
        </w:rPr>
        <w:t>nezbytné</w:t>
      </w:r>
      <w:r>
        <w:rPr>
          <w:rFonts w:ascii="Calibri" w:hAnsi="Calibri" w:cs="Calibri"/>
        </w:rPr>
        <w:t xml:space="preserve">, aby dodavatel na </w:t>
      </w:r>
      <w:r w:rsidR="003877D8">
        <w:rPr>
          <w:rFonts w:ascii="Calibri" w:hAnsi="Calibri" w:cs="Calibri"/>
        </w:rPr>
        <w:t>základě</w:t>
      </w:r>
      <w:r>
        <w:rPr>
          <w:rFonts w:ascii="Calibri" w:hAnsi="Calibri" w:cs="Calibri"/>
        </w:rPr>
        <w:t xml:space="preserve"> smlouvy s investorem nechal při </w:t>
      </w:r>
      <w:r w:rsidR="003877D8">
        <w:rPr>
          <w:rFonts w:ascii="Calibri" w:hAnsi="Calibri" w:cs="Calibri"/>
        </w:rPr>
        <w:t>předáni</w:t>
      </w:r>
      <w:r>
        <w:rPr>
          <w:rFonts w:ascii="Calibri" w:hAnsi="Calibri" w:cs="Calibri"/>
        </w:rPr>
        <w:t xml:space="preserve"> staveniště za</w:t>
      </w:r>
    </w:p>
    <w:p w14:paraId="7AB7DC95" w14:textId="431650BA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přítomnosti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správců</w:t>
      </w:r>
      <w:r w:rsidR="00773513">
        <w:rPr>
          <w:rFonts w:ascii="Calibri" w:hAnsi="Calibri" w:cs="Calibri"/>
        </w:rPr>
        <w:t xml:space="preserve"> všech </w:t>
      </w:r>
      <w:r>
        <w:rPr>
          <w:rFonts w:ascii="Calibri" w:hAnsi="Calibri" w:cs="Calibri"/>
        </w:rPr>
        <w:t>sítí</w:t>
      </w:r>
      <w:r w:rsidR="00773513">
        <w:rPr>
          <w:rFonts w:ascii="Calibri" w:hAnsi="Calibri" w:cs="Calibri"/>
        </w:rPr>
        <w:t xml:space="preserve"> tato </w:t>
      </w:r>
      <w:r>
        <w:rPr>
          <w:rFonts w:ascii="Calibri" w:hAnsi="Calibri" w:cs="Calibri"/>
        </w:rPr>
        <w:t>podzemní</w:t>
      </w:r>
      <w:r w:rsidR="00773513">
        <w:rPr>
          <w:rFonts w:ascii="Calibri" w:hAnsi="Calibri" w:cs="Calibri"/>
        </w:rPr>
        <w:t xml:space="preserve"> veden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vytyčit a jejich polohu potvrdit, popř. ověřit</w:t>
      </w:r>
    </w:p>
    <w:p w14:paraId="7A962B46" w14:textId="03696519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vypískáním</w:t>
      </w:r>
      <w:r w:rsidR="00773513">
        <w:rPr>
          <w:rFonts w:ascii="Calibri" w:hAnsi="Calibri" w:cs="Calibri"/>
        </w:rPr>
        <w:t xml:space="preserve"> nebo </w:t>
      </w:r>
      <w:r>
        <w:rPr>
          <w:rFonts w:ascii="Calibri" w:hAnsi="Calibri" w:cs="Calibri"/>
        </w:rPr>
        <w:t>kopanými</w:t>
      </w:r>
      <w:r w:rsidR="00773513">
        <w:rPr>
          <w:rFonts w:ascii="Calibri" w:hAnsi="Calibri" w:cs="Calibri"/>
        </w:rPr>
        <w:t xml:space="preserve"> sondami. Bez toho by dodavatel neměl </w:t>
      </w:r>
      <w:r>
        <w:rPr>
          <w:rFonts w:ascii="Calibri" w:hAnsi="Calibri" w:cs="Calibri"/>
        </w:rPr>
        <w:t>zahájit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výkopové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práce</w:t>
      </w:r>
      <w:r w:rsidR="00773513">
        <w:rPr>
          <w:rFonts w:ascii="Calibri" w:hAnsi="Calibri" w:cs="Calibri"/>
        </w:rPr>
        <w:t>.</w:t>
      </w:r>
    </w:p>
    <w:p w14:paraId="6E07130A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PROJEKTANT ODPOVÍDÁ POUZE ZA ZÁKRES SÍTÍ V PŘEDANÝCH MAPOVÝCH PODKLADECH V DOBĚ</w:t>
      </w:r>
    </w:p>
    <w:p w14:paraId="20725528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ZPRACOVÁNÍ DOKUMENTACE – NEMŮŽE ODPOVÍDAT ZA SKUTEČNOU POLOHU ZAKRESLENÝCH</w:t>
      </w:r>
    </w:p>
    <w:p w14:paraId="5D399002" w14:textId="7777777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Bold" w:hAnsi="Calibri,Bold" w:cs="Calibri,Bold"/>
          <w:b/>
          <w:bCs/>
        </w:rPr>
        <w:t>PODZEMNÍCH VEDENÍ, KTERÁ BY MOHLA BÝT V NĚKTERÝCH PŘÍPADECH ODLIŠNÁ</w:t>
      </w:r>
      <w:r>
        <w:rPr>
          <w:rFonts w:ascii="Calibri" w:hAnsi="Calibri" w:cs="Calibri"/>
        </w:rPr>
        <w:t>.</w:t>
      </w:r>
    </w:p>
    <w:p w14:paraId="04568A93" w14:textId="675A46A7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Vytyčeni: Vzhledem k </w:t>
      </w:r>
      <w:r w:rsidR="003877D8">
        <w:rPr>
          <w:rFonts w:ascii="Calibri" w:hAnsi="Calibri" w:cs="Calibri"/>
        </w:rPr>
        <w:t>výše</w:t>
      </w:r>
      <w:r>
        <w:rPr>
          <w:rFonts w:ascii="Calibri" w:hAnsi="Calibri" w:cs="Calibri"/>
        </w:rPr>
        <w:t xml:space="preserve"> </w:t>
      </w:r>
      <w:r w:rsidR="003877D8">
        <w:rPr>
          <w:rFonts w:ascii="Calibri" w:hAnsi="Calibri" w:cs="Calibri"/>
        </w:rPr>
        <w:t>uvedeným</w:t>
      </w:r>
      <w:r>
        <w:rPr>
          <w:rFonts w:ascii="Calibri" w:hAnsi="Calibri" w:cs="Calibri"/>
        </w:rPr>
        <w:t xml:space="preserve"> skutečnostem (ačkoliv jsou </w:t>
      </w:r>
      <w:r w:rsidR="003877D8">
        <w:rPr>
          <w:rFonts w:ascii="Calibri" w:hAnsi="Calibri" w:cs="Calibri"/>
        </w:rPr>
        <w:t>vytyčovací</w:t>
      </w:r>
      <w:r>
        <w:rPr>
          <w:rFonts w:ascii="Calibri" w:hAnsi="Calibri" w:cs="Calibri"/>
        </w:rPr>
        <w:t xml:space="preserve"> body v </w:t>
      </w:r>
      <w:r w:rsidR="003877D8">
        <w:rPr>
          <w:rFonts w:ascii="Calibri" w:hAnsi="Calibri" w:cs="Calibri"/>
        </w:rPr>
        <w:t>souřadnicích</w:t>
      </w:r>
      <w:r>
        <w:rPr>
          <w:rFonts w:ascii="Calibri" w:hAnsi="Calibri" w:cs="Calibri"/>
        </w:rPr>
        <w:t xml:space="preserve"> dle</w:t>
      </w:r>
    </w:p>
    <w:p w14:paraId="070EE7D2" w14:textId="5DA1432B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digitálních</w:t>
      </w:r>
      <w:r w:rsidR="00773513">
        <w:rPr>
          <w:rFonts w:ascii="Calibri" w:hAnsi="Calibri" w:cs="Calibri"/>
        </w:rPr>
        <w:t xml:space="preserve"> podkladů) lze </w:t>
      </w:r>
      <w:r>
        <w:rPr>
          <w:rFonts w:ascii="Calibri" w:hAnsi="Calibri" w:cs="Calibri"/>
        </w:rPr>
        <w:t>předpokládat</w:t>
      </w:r>
      <w:r w:rsidR="00773513">
        <w:rPr>
          <w:rFonts w:ascii="Calibri" w:hAnsi="Calibri" w:cs="Calibri"/>
        </w:rPr>
        <w:t xml:space="preserve">, že bude </w:t>
      </w:r>
      <w:r>
        <w:rPr>
          <w:rFonts w:ascii="Calibri" w:hAnsi="Calibri" w:cs="Calibri"/>
        </w:rPr>
        <w:t>docházet</w:t>
      </w:r>
      <w:r w:rsidR="00773513">
        <w:rPr>
          <w:rFonts w:ascii="Calibri" w:hAnsi="Calibri" w:cs="Calibri"/>
        </w:rPr>
        <w:t xml:space="preserve"> k </w:t>
      </w:r>
      <w:r>
        <w:rPr>
          <w:rFonts w:ascii="Calibri" w:hAnsi="Calibri" w:cs="Calibri"/>
        </w:rPr>
        <w:t>situačním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kolizím</w:t>
      </w:r>
      <w:r w:rsidR="00773513">
        <w:rPr>
          <w:rFonts w:ascii="Calibri" w:hAnsi="Calibri" w:cs="Calibri"/>
        </w:rPr>
        <w:t xml:space="preserve"> s </w:t>
      </w:r>
      <w:r>
        <w:rPr>
          <w:rFonts w:ascii="Calibri" w:hAnsi="Calibri" w:cs="Calibri"/>
        </w:rPr>
        <w:t>ostatními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sítěmi</w:t>
      </w:r>
      <w:r w:rsidR="00773513">
        <w:rPr>
          <w:rFonts w:ascii="Calibri" w:hAnsi="Calibri" w:cs="Calibri"/>
        </w:rPr>
        <w:t>, či</w:t>
      </w:r>
    </w:p>
    <w:p w14:paraId="61E02287" w14:textId="2D9BAC13" w:rsidR="00773513" w:rsidRDefault="003877D8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chodníky</w:t>
      </w:r>
      <w:r w:rsidR="00773513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obrubníky</w:t>
      </w:r>
      <w:r w:rsidR="00773513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které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nemusí</w:t>
      </w:r>
      <w:r w:rsidR="00773513">
        <w:rPr>
          <w:rFonts w:ascii="Calibri" w:hAnsi="Calibri" w:cs="Calibri"/>
        </w:rPr>
        <w:t xml:space="preserve"> b</w:t>
      </w:r>
      <w:r>
        <w:rPr>
          <w:rFonts w:ascii="Calibri" w:hAnsi="Calibri" w:cs="Calibri"/>
        </w:rPr>
        <w:t>ý</w:t>
      </w:r>
      <w:r w:rsidR="00773513">
        <w:rPr>
          <w:rFonts w:ascii="Calibri" w:hAnsi="Calibri" w:cs="Calibri"/>
        </w:rPr>
        <w:t xml:space="preserve">t v </w:t>
      </w:r>
      <w:r>
        <w:rPr>
          <w:rFonts w:ascii="Calibri" w:hAnsi="Calibri" w:cs="Calibri"/>
        </w:rPr>
        <w:t>digitální</w:t>
      </w:r>
      <w:r w:rsidR="00773513">
        <w:rPr>
          <w:rFonts w:ascii="Calibri" w:hAnsi="Calibri" w:cs="Calibri"/>
        </w:rPr>
        <w:t xml:space="preserve"> mapě </w:t>
      </w:r>
      <w:r>
        <w:rPr>
          <w:rFonts w:ascii="Calibri" w:hAnsi="Calibri" w:cs="Calibri"/>
        </w:rPr>
        <w:t>dokumentov</w:t>
      </w:r>
      <w:r w:rsidR="00E45408">
        <w:rPr>
          <w:rFonts w:ascii="Calibri" w:hAnsi="Calibri" w:cs="Calibri"/>
        </w:rPr>
        <w:t>á</w:t>
      </w:r>
      <w:r>
        <w:rPr>
          <w:rFonts w:ascii="Calibri" w:hAnsi="Calibri" w:cs="Calibri"/>
        </w:rPr>
        <w:t>n</w:t>
      </w:r>
      <w:r w:rsidR="00E45408">
        <w:rPr>
          <w:rFonts w:ascii="Calibri" w:hAnsi="Calibri" w:cs="Calibri"/>
        </w:rPr>
        <w:t>y</w:t>
      </w:r>
      <w:r w:rsidR="00773513">
        <w:rPr>
          <w:rFonts w:ascii="Calibri" w:hAnsi="Calibri" w:cs="Calibri"/>
        </w:rPr>
        <w:t xml:space="preserve"> přesně podle </w:t>
      </w:r>
      <w:r w:rsidR="00E45408">
        <w:rPr>
          <w:rFonts w:ascii="Calibri" w:hAnsi="Calibri" w:cs="Calibri"/>
        </w:rPr>
        <w:t>skutečné</w:t>
      </w:r>
    </w:p>
    <w:p w14:paraId="6E997A91" w14:textId="3D6A9752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polohy. Z tohoto důvodu projektant navrhuje, aby po vytyčen</w:t>
      </w:r>
      <w:r w:rsidR="00E45408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s</w:t>
      </w:r>
      <w:r w:rsidR="00E45408">
        <w:rPr>
          <w:rFonts w:ascii="Calibri" w:hAnsi="Calibri" w:cs="Calibri"/>
        </w:rPr>
        <w:t>ítí</w:t>
      </w:r>
      <w:r>
        <w:rPr>
          <w:rFonts w:ascii="Calibri" w:hAnsi="Calibri" w:cs="Calibri"/>
        </w:rPr>
        <w:t xml:space="preserve"> od </w:t>
      </w:r>
      <w:r w:rsidR="00E45408">
        <w:rPr>
          <w:rFonts w:ascii="Calibri" w:hAnsi="Calibri" w:cs="Calibri"/>
        </w:rPr>
        <w:t>jednotlivých</w:t>
      </w:r>
      <w:r>
        <w:rPr>
          <w:rFonts w:ascii="Calibri" w:hAnsi="Calibri" w:cs="Calibri"/>
        </w:rPr>
        <w:t xml:space="preserve"> </w:t>
      </w:r>
      <w:r w:rsidR="00E45408">
        <w:rPr>
          <w:rFonts w:ascii="Calibri" w:hAnsi="Calibri" w:cs="Calibri"/>
        </w:rPr>
        <w:t>správců</w:t>
      </w:r>
      <w:r>
        <w:rPr>
          <w:rFonts w:ascii="Calibri" w:hAnsi="Calibri" w:cs="Calibri"/>
        </w:rPr>
        <w:t xml:space="preserve"> byl podle</w:t>
      </w:r>
    </w:p>
    <w:p w14:paraId="1100119A" w14:textId="7EA2E78B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okolnost</w:t>
      </w:r>
      <w:r w:rsidR="00E45408">
        <w:rPr>
          <w:rFonts w:ascii="Calibri" w:hAnsi="Calibri" w:cs="Calibri"/>
        </w:rPr>
        <w:t>í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</w:t>
      </w:r>
      <w:r w:rsidR="00E45408">
        <w:rPr>
          <w:rFonts w:ascii="Calibri" w:hAnsi="Calibri" w:cs="Calibri"/>
        </w:rPr>
        <w:t>přizván</w:t>
      </w:r>
      <w:proofErr w:type="spellEnd"/>
      <w:r>
        <w:rPr>
          <w:rFonts w:ascii="Calibri" w:hAnsi="Calibri" w:cs="Calibri"/>
        </w:rPr>
        <w:t xml:space="preserve"> dodavatelem v </w:t>
      </w:r>
      <w:r w:rsidR="00E45408">
        <w:rPr>
          <w:rFonts w:ascii="Calibri" w:hAnsi="Calibri" w:cs="Calibri"/>
        </w:rPr>
        <w:t>rámci</w:t>
      </w:r>
      <w:r>
        <w:rPr>
          <w:rFonts w:ascii="Calibri" w:hAnsi="Calibri" w:cs="Calibri"/>
        </w:rPr>
        <w:t xml:space="preserve"> AD k </w:t>
      </w:r>
      <w:r w:rsidR="00E45408">
        <w:rPr>
          <w:rFonts w:ascii="Calibri" w:hAnsi="Calibri" w:cs="Calibri"/>
        </w:rPr>
        <w:t>vytyčovaní</w:t>
      </w:r>
      <w:r>
        <w:rPr>
          <w:rFonts w:ascii="Calibri" w:hAnsi="Calibri" w:cs="Calibri"/>
        </w:rPr>
        <w:t xml:space="preserve"> tras a objektů tak, aby se </w:t>
      </w:r>
      <w:r w:rsidR="00E45408">
        <w:rPr>
          <w:rFonts w:ascii="Calibri" w:hAnsi="Calibri" w:cs="Calibri"/>
        </w:rPr>
        <w:t>možné</w:t>
      </w:r>
      <w:r>
        <w:rPr>
          <w:rFonts w:ascii="Calibri" w:hAnsi="Calibri" w:cs="Calibri"/>
        </w:rPr>
        <w:t xml:space="preserve"> kolize</w:t>
      </w:r>
    </w:p>
    <w:p w14:paraId="4AAFFD6A" w14:textId="06E8F104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eliminovaly již v </w:t>
      </w:r>
      <w:r w:rsidR="00E45408">
        <w:rPr>
          <w:rFonts w:ascii="Calibri" w:hAnsi="Calibri" w:cs="Calibri"/>
        </w:rPr>
        <w:t>zárodku</w:t>
      </w:r>
      <w:r>
        <w:rPr>
          <w:rFonts w:ascii="Calibri" w:hAnsi="Calibri" w:cs="Calibri"/>
        </w:rPr>
        <w:t xml:space="preserve"> </w:t>
      </w:r>
      <w:r w:rsidR="00E45408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. Jako podklad pro vytyčeni tras byla použita </w:t>
      </w:r>
      <w:r w:rsidR="00E45408">
        <w:rPr>
          <w:rFonts w:ascii="Calibri" w:hAnsi="Calibri" w:cs="Calibri"/>
        </w:rPr>
        <w:t>digitální</w:t>
      </w:r>
      <w:r>
        <w:rPr>
          <w:rFonts w:ascii="Calibri" w:hAnsi="Calibri" w:cs="Calibri"/>
        </w:rPr>
        <w:t xml:space="preserve"> situace stavby,</w:t>
      </w:r>
    </w:p>
    <w:p w14:paraId="0B04D48E" w14:textId="428A89C5" w:rsidR="00773513" w:rsidRDefault="00FD2D3B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předána</w:t>
      </w:r>
      <w:r w:rsidR="00773513">
        <w:rPr>
          <w:rFonts w:ascii="Calibri" w:hAnsi="Calibri" w:cs="Calibri"/>
        </w:rPr>
        <w:t xml:space="preserve"> při </w:t>
      </w:r>
      <w:r>
        <w:rPr>
          <w:rFonts w:ascii="Calibri" w:hAnsi="Calibri" w:cs="Calibri"/>
        </w:rPr>
        <w:t>zahájeni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prací</w:t>
      </w:r>
      <w:r w:rsidR="00773513">
        <w:rPr>
          <w:rFonts w:ascii="Calibri" w:hAnsi="Calibri" w:cs="Calibri"/>
        </w:rPr>
        <w:t xml:space="preserve">. Vlastni </w:t>
      </w:r>
      <w:r>
        <w:rPr>
          <w:rFonts w:ascii="Calibri" w:hAnsi="Calibri" w:cs="Calibri"/>
        </w:rPr>
        <w:t>vytyčovací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plán</w:t>
      </w:r>
      <w:r w:rsidR="00773513">
        <w:rPr>
          <w:rFonts w:ascii="Calibri" w:hAnsi="Calibri" w:cs="Calibri"/>
        </w:rPr>
        <w:t xml:space="preserve"> v </w:t>
      </w:r>
      <w:r>
        <w:rPr>
          <w:rFonts w:ascii="Calibri" w:hAnsi="Calibri" w:cs="Calibri"/>
        </w:rPr>
        <w:t>nedigitální</w:t>
      </w:r>
      <w:r w:rsidR="00773513">
        <w:rPr>
          <w:rFonts w:ascii="Calibri" w:hAnsi="Calibri" w:cs="Calibri"/>
        </w:rPr>
        <w:t xml:space="preserve"> formě, pokud ho bude geodet stavby či</w:t>
      </w:r>
      <w:r>
        <w:rPr>
          <w:rFonts w:ascii="Calibri" w:hAnsi="Calibri" w:cs="Calibri"/>
        </w:rPr>
        <w:t xml:space="preserve"> </w:t>
      </w:r>
      <w:r w:rsidR="00773513">
        <w:rPr>
          <w:rFonts w:ascii="Calibri" w:hAnsi="Calibri" w:cs="Calibri"/>
        </w:rPr>
        <w:t xml:space="preserve">dodavatele požadovat, může </w:t>
      </w:r>
      <w:proofErr w:type="gramStart"/>
      <w:r w:rsidR="00773513">
        <w:rPr>
          <w:rFonts w:ascii="Calibri" w:hAnsi="Calibri" w:cs="Calibri"/>
        </w:rPr>
        <w:t>byt</w:t>
      </w:r>
      <w:proofErr w:type="gramEnd"/>
      <w:r w:rsidR="00773513">
        <w:rPr>
          <w:rFonts w:ascii="Calibri" w:hAnsi="Calibri" w:cs="Calibri"/>
        </w:rPr>
        <w:t xml:space="preserve"> zhotovitelem </w:t>
      </w:r>
      <w:r>
        <w:rPr>
          <w:rFonts w:ascii="Calibri" w:hAnsi="Calibri" w:cs="Calibri"/>
        </w:rPr>
        <w:t>zpracován</w:t>
      </w:r>
      <w:r w:rsidR="00773513">
        <w:rPr>
          <w:rFonts w:ascii="Calibri" w:hAnsi="Calibri" w:cs="Calibri"/>
        </w:rPr>
        <w:t xml:space="preserve"> po konzultaci s geodetem a po potvrzeni</w:t>
      </w:r>
    </w:p>
    <w:p w14:paraId="535AFA0A" w14:textId="11E1D3CE" w:rsidR="00773513" w:rsidRDefault="00FD2D3B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výškových</w:t>
      </w:r>
      <w:r w:rsidR="00773513">
        <w:rPr>
          <w:rFonts w:ascii="Calibri" w:hAnsi="Calibri" w:cs="Calibri"/>
        </w:rPr>
        <w:t xml:space="preserve"> a </w:t>
      </w:r>
      <w:r>
        <w:rPr>
          <w:rFonts w:ascii="Calibri" w:hAnsi="Calibri" w:cs="Calibri"/>
        </w:rPr>
        <w:t>situačních</w:t>
      </w:r>
      <w:r w:rsidR="00773513">
        <w:rPr>
          <w:rFonts w:ascii="Calibri" w:hAnsi="Calibri" w:cs="Calibri"/>
        </w:rPr>
        <w:t xml:space="preserve"> podkladů – S-JTSK a Balt po </w:t>
      </w:r>
      <w:r>
        <w:rPr>
          <w:rFonts w:ascii="Calibri" w:hAnsi="Calibri" w:cs="Calibri"/>
        </w:rPr>
        <w:t>vyrovnaní</w:t>
      </w:r>
      <w:r w:rsidR="00773513">
        <w:rPr>
          <w:rFonts w:ascii="Calibri" w:hAnsi="Calibri" w:cs="Calibri"/>
        </w:rPr>
        <w:t>, doměřen</w:t>
      </w:r>
      <w:r>
        <w:rPr>
          <w:rFonts w:ascii="Calibri" w:hAnsi="Calibri" w:cs="Calibri"/>
        </w:rPr>
        <w:t>í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území</w:t>
      </w:r>
      <w:r w:rsidR="00773513">
        <w:rPr>
          <w:rFonts w:ascii="Calibri" w:hAnsi="Calibri" w:cs="Calibri"/>
        </w:rPr>
        <w:t xml:space="preserve"> atd. </w:t>
      </w:r>
      <w:r>
        <w:rPr>
          <w:rFonts w:ascii="Calibri" w:hAnsi="Calibri" w:cs="Calibri"/>
        </w:rPr>
        <w:t>které</w:t>
      </w:r>
      <w:r w:rsidR="007735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závaznost</w:t>
      </w:r>
    </w:p>
    <w:p w14:paraId="64374326" w14:textId="2007F6BF" w:rsidR="00773513" w:rsidRDefault="00FD2D3B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digitální</w:t>
      </w:r>
      <w:r w:rsidR="00773513">
        <w:rPr>
          <w:rFonts w:ascii="Calibri" w:hAnsi="Calibri" w:cs="Calibri"/>
        </w:rPr>
        <w:t xml:space="preserve"> situace podmiňuje.</w:t>
      </w:r>
    </w:p>
    <w:p w14:paraId="3717E9C3" w14:textId="0C03957A" w:rsidR="00773513" w:rsidRDefault="00773513" w:rsidP="007735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Doporučujeme, aby investor zajistil před </w:t>
      </w:r>
      <w:r w:rsidR="00FD2D3B">
        <w:rPr>
          <w:rFonts w:ascii="Calibri" w:hAnsi="Calibri" w:cs="Calibri"/>
        </w:rPr>
        <w:t>zahájením</w:t>
      </w:r>
      <w:r>
        <w:rPr>
          <w:rFonts w:ascii="Calibri" w:hAnsi="Calibri" w:cs="Calibri"/>
        </w:rPr>
        <w:t xml:space="preserve"> </w:t>
      </w:r>
      <w:r w:rsidR="00FD2D3B">
        <w:rPr>
          <w:rFonts w:ascii="Calibri" w:hAnsi="Calibri" w:cs="Calibri"/>
        </w:rPr>
        <w:t>výkopových</w:t>
      </w:r>
      <w:r>
        <w:rPr>
          <w:rFonts w:ascii="Calibri" w:hAnsi="Calibri" w:cs="Calibri"/>
        </w:rPr>
        <w:t xml:space="preserve"> </w:t>
      </w:r>
      <w:r w:rsidR="00FD2D3B">
        <w:rPr>
          <w:rFonts w:ascii="Calibri" w:hAnsi="Calibri" w:cs="Calibri"/>
        </w:rPr>
        <w:t>prací</w:t>
      </w:r>
      <w:r>
        <w:rPr>
          <w:rFonts w:ascii="Calibri" w:hAnsi="Calibri" w:cs="Calibri"/>
        </w:rPr>
        <w:t xml:space="preserve"> provedeni fotodokumentace a</w:t>
      </w:r>
    </w:p>
    <w:p w14:paraId="0B7368D9" w14:textId="4048CCFD" w:rsidR="00E83FC8" w:rsidRDefault="00773513" w:rsidP="00773513">
      <w:r>
        <w:rPr>
          <w:rFonts w:ascii="Calibri" w:hAnsi="Calibri" w:cs="Calibri"/>
        </w:rPr>
        <w:t xml:space="preserve">pasportizace </w:t>
      </w:r>
      <w:r w:rsidR="00FD2D3B">
        <w:rPr>
          <w:rFonts w:ascii="Calibri" w:hAnsi="Calibri" w:cs="Calibri"/>
        </w:rPr>
        <w:t>takových</w:t>
      </w:r>
      <w:r>
        <w:rPr>
          <w:rFonts w:ascii="Calibri" w:hAnsi="Calibri" w:cs="Calibri"/>
        </w:rPr>
        <w:t xml:space="preserve"> objektů </w:t>
      </w:r>
      <w:r w:rsidR="00FD2D3B">
        <w:rPr>
          <w:rFonts w:ascii="Calibri" w:hAnsi="Calibri" w:cs="Calibri"/>
        </w:rPr>
        <w:t>podél</w:t>
      </w:r>
      <w:r>
        <w:rPr>
          <w:rFonts w:ascii="Calibri" w:hAnsi="Calibri" w:cs="Calibri"/>
        </w:rPr>
        <w:t xml:space="preserve"> trasy, kde je </w:t>
      </w:r>
      <w:r w:rsidR="00FD2D3B">
        <w:rPr>
          <w:rFonts w:ascii="Calibri" w:hAnsi="Calibri" w:cs="Calibri"/>
        </w:rPr>
        <w:t>výkop</w:t>
      </w:r>
      <w:r>
        <w:rPr>
          <w:rFonts w:ascii="Calibri" w:hAnsi="Calibri" w:cs="Calibri"/>
        </w:rPr>
        <w:t xml:space="preserve"> veden </w:t>
      </w:r>
      <w:r w:rsidR="00FD2D3B">
        <w:rPr>
          <w:rFonts w:ascii="Calibri" w:hAnsi="Calibri" w:cs="Calibri"/>
        </w:rPr>
        <w:t>podél</w:t>
      </w:r>
      <w:r>
        <w:rPr>
          <w:rFonts w:ascii="Calibri" w:hAnsi="Calibri" w:cs="Calibri"/>
        </w:rPr>
        <w:t xml:space="preserve"> budov a plotů.</w:t>
      </w:r>
    </w:p>
    <w:sectPr w:rsidR="00E83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25"/>
    <w:rsid w:val="00072561"/>
    <w:rsid w:val="00086B98"/>
    <w:rsid w:val="000A6BBD"/>
    <w:rsid w:val="000B7481"/>
    <w:rsid w:val="00126629"/>
    <w:rsid w:val="00155592"/>
    <w:rsid w:val="00156CFB"/>
    <w:rsid w:val="00175101"/>
    <w:rsid w:val="003877D8"/>
    <w:rsid w:val="00425225"/>
    <w:rsid w:val="004441A0"/>
    <w:rsid w:val="00455057"/>
    <w:rsid w:val="005430F8"/>
    <w:rsid w:val="0057078E"/>
    <w:rsid w:val="005A1729"/>
    <w:rsid w:val="005C1D40"/>
    <w:rsid w:val="005F5B4F"/>
    <w:rsid w:val="00613F1E"/>
    <w:rsid w:val="00634325"/>
    <w:rsid w:val="0066222B"/>
    <w:rsid w:val="00677003"/>
    <w:rsid w:val="006942E1"/>
    <w:rsid w:val="006C2985"/>
    <w:rsid w:val="007416AC"/>
    <w:rsid w:val="00773513"/>
    <w:rsid w:val="007D093C"/>
    <w:rsid w:val="008067B7"/>
    <w:rsid w:val="00834881"/>
    <w:rsid w:val="00897825"/>
    <w:rsid w:val="008C5300"/>
    <w:rsid w:val="009B27E5"/>
    <w:rsid w:val="009B69A4"/>
    <w:rsid w:val="009C3BBA"/>
    <w:rsid w:val="00B012EC"/>
    <w:rsid w:val="00B37269"/>
    <w:rsid w:val="00B67139"/>
    <w:rsid w:val="00BC75D7"/>
    <w:rsid w:val="00BE1B61"/>
    <w:rsid w:val="00BF6EF1"/>
    <w:rsid w:val="00C55A1D"/>
    <w:rsid w:val="00C74C9A"/>
    <w:rsid w:val="00C77FE7"/>
    <w:rsid w:val="00CF701E"/>
    <w:rsid w:val="00D43805"/>
    <w:rsid w:val="00D801D1"/>
    <w:rsid w:val="00E45408"/>
    <w:rsid w:val="00E806D7"/>
    <w:rsid w:val="00E83FC8"/>
    <w:rsid w:val="00E93D02"/>
    <w:rsid w:val="00EE07C8"/>
    <w:rsid w:val="00F259C0"/>
    <w:rsid w:val="00F53BD7"/>
    <w:rsid w:val="00F81C04"/>
    <w:rsid w:val="00F849A4"/>
    <w:rsid w:val="00FD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B4EE"/>
  <w15:chartTrackingRefBased/>
  <w15:docId w15:val="{5EB6EEBE-7CB9-4902-81A0-CDBDC484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2304</Words>
  <Characters>13594</Characters>
  <Application>Microsoft Office Word</Application>
  <DocSecurity>0</DocSecurity>
  <Lines>113</Lines>
  <Paragraphs>31</Paragraphs>
  <ScaleCrop>false</ScaleCrop>
  <Company/>
  <LinksUpToDate>false</LinksUpToDate>
  <CharactersWithSpaces>15867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Nevrla</dc:creator>
  <cp:keywords/>
  <dc:description/>
  <cp:lastModifiedBy>Roman Nevrla</cp:lastModifiedBy>
  <cp:revision>55</cp:revision>
  <dcterms:created xsi:type="dcterms:W3CDTF">2022-12-12T08:59:00Z</dcterms:created>
  <dcterms:modified xsi:type="dcterms:W3CDTF">2022-12-14T14:30:00Z</dcterms:modified>
</cp:coreProperties>
</file>